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8356" w:type="dxa"/>
        <w:jc w:val="center"/>
        <w:tblLayout w:type="fixed"/>
        <w:tblCellMar>
          <w:left w:w="0" w:type="dxa"/>
          <w:right w:w="0" w:type="dxa"/>
        </w:tblCellMar>
        <w:tblLook w:val="0000" w:firstRow="0" w:lastRow="0" w:firstColumn="0" w:lastColumn="0" w:noHBand="0" w:noVBand="0"/>
      </w:tblPr>
      <w:tblGrid>
        <w:gridCol w:w="8356"/>
      </w:tblGrid>
      <w:tr w:rsidR="00A821E7" w:rsidRPr="00981999" w14:paraId="454EDE90" w14:textId="77777777" w:rsidTr="00E97BAF">
        <w:trPr>
          <w:trHeight w:val="2265"/>
          <w:jc w:val="center"/>
        </w:trPr>
        <w:tc>
          <w:tcPr>
            <w:tcW w:w="8356" w:type="dxa"/>
            <w:tcBorders>
              <w:top w:val="single" w:sz="6" w:space="0" w:color="000000"/>
              <w:left w:val="single" w:sz="6" w:space="0" w:color="000000"/>
              <w:bottom w:val="single" w:sz="6" w:space="0" w:color="000000"/>
              <w:right w:val="single" w:sz="6" w:space="0" w:color="000000"/>
            </w:tcBorders>
          </w:tcPr>
          <w:p w14:paraId="7D2ED67E" w14:textId="51ADEBDA" w:rsidR="00A821E7" w:rsidRPr="00981999" w:rsidRDefault="00A821E7" w:rsidP="003D3976">
            <w:pPr>
              <w:widowControl w:val="0"/>
              <w:autoSpaceDE w:val="0"/>
              <w:autoSpaceDN w:val="0"/>
              <w:adjustRightInd w:val="0"/>
              <w:spacing w:before="9" w:line="110" w:lineRule="exact"/>
              <w:rPr>
                <w:rFonts w:ascii="Arial" w:hAnsi="Arial" w:cs="Arial"/>
                <w:sz w:val="20"/>
                <w:szCs w:val="20"/>
              </w:rPr>
            </w:pPr>
          </w:p>
          <w:p w14:paraId="08E7ACF1" w14:textId="77777777" w:rsidR="00A821E7" w:rsidRPr="00981999" w:rsidRDefault="00A821E7" w:rsidP="00083B5F">
            <w:pPr>
              <w:widowControl w:val="0"/>
              <w:autoSpaceDE w:val="0"/>
              <w:autoSpaceDN w:val="0"/>
              <w:adjustRightInd w:val="0"/>
              <w:spacing w:before="120"/>
              <w:ind w:left="-2" w:right="-23"/>
              <w:jc w:val="center"/>
              <w:rPr>
                <w:rFonts w:ascii="Arial" w:hAnsi="Arial" w:cs="Arial"/>
                <w:sz w:val="20"/>
                <w:szCs w:val="20"/>
              </w:rPr>
            </w:pPr>
            <w:r w:rsidRPr="00981999">
              <w:rPr>
                <w:rFonts w:ascii="Arial" w:hAnsi="Arial" w:cs="Arial"/>
                <w:noProof/>
                <w:sz w:val="20"/>
                <w:szCs w:val="20"/>
                <w:lang w:val="el-GR" w:eastAsia="el-GR"/>
              </w:rPr>
              <w:drawing>
                <wp:inline distT="0" distB="0" distL="0" distR="0" wp14:anchorId="14711648" wp14:editId="51709029">
                  <wp:extent cx="1143000" cy="80962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143000" cy="809625"/>
                          </a:xfrm>
                          <a:prstGeom prst="rect">
                            <a:avLst/>
                          </a:prstGeom>
                          <a:noFill/>
                          <a:ln>
                            <a:noFill/>
                          </a:ln>
                        </pic:spPr>
                      </pic:pic>
                    </a:graphicData>
                  </a:graphic>
                </wp:inline>
              </w:drawing>
            </w:r>
          </w:p>
          <w:p w14:paraId="3AE2551F" w14:textId="77777777" w:rsidR="00A821E7" w:rsidRPr="00981999" w:rsidRDefault="00A821E7" w:rsidP="00083B5F">
            <w:pPr>
              <w:widowControl w:val="0"/>
              <w:autoSpaceDE w:val="0"/>
              <w:autoSpaceDN w:val="0"/>
              <w:adjustRightInd w:val="0"/>
              <w:spacing w:before="120"/>
              <w:ind w:left="-2"/>
              <w:jc w:val="center"/>
              <w:rPr>
                <w:rFonts w:ascii="Arial" w:hAnsi="Arial" w:cs="Arial"/>
                <w:sz w:val="20"/>
                <w:szCs w:val="20"/>
                <w:u w:val="single"/>
                <w:lang w:val="el-GR"/>
              </w:rPr>
            </w:pPr>
            <w:r w:rsidRPr="00981999">
              <w:rPr>
                <w:rFonts w:ascii="Arial" w:hAnsi="Arial" w:cs="Arial"/>
                <w:b/>
                <w:bCs/>
                <w:sz w:val="20"/>
                <w:szCs w:val="20"/>
                <w:u w:val="single"/>
                <w:lang w:val="el-GR"/>
              </w:rPr>
              <w:t>ΕΞΕ</w:t>
            </w:r>
            <w:r w:rsidRPr="00981999">
              <w:rPr>
                <w:rFonts w:ascii="Arial" w:hAnsi="Arial" w:cs="Arial"/>
                <w:b/>
                <w:bCs/>
                <w:spacing w:val="-1"/>
                <w:sz w:val="20"/>
                <w:szCs w:val="20"/>
                <w:u w:val="single"/>
                <w:lang w:val="el-GR"/>
              </w:rPr>
              <w:t>Τ</w:t>
            </w:r>
            <w:r w:rsidRPr="00981999">
              <w:rPr>
                <w:rFonts w:ascii="Arial" w:hAnsi="Arial" w:cs="Arial"/>
                <w:b/>
                <w:bCs/>
                <w:sz w:val="20"/>
                <w:szCs w:val="20"/>
                <w:u w:val="single"/>
                <w:lang w:val="el-GR"/>
              </w:rPr>
              <w:t>ΑΣΕ</w:t>
            </w:r>
            <w:r w:rsidRPr="00981999">
              <w:rPr>
                <w:rFonts w:ascii="Arial" w:hAnsi="Arial" w:cs="Arial"/>
                <w:b/>
                <w:bCs/>
                <w:spacing w:val="1"/>
                <w:sz w:val="20"/>
                <w:szCs w:val="20"/>
                <w:u w:val="single"/>
                <w:lang w:val="el-GR"/>
              </w:rPr>
              <w:t>Ι</w:t>
            </w:r>
            <w:r w:rsidRPr="00981999">
              <w:rPr>
                <w:rFonts w:ascii="Arial" w:hAnsi="Arial" w:cs="Arial"/>
                <w:b/>
                <w:bCs/>
                <w:sz w:val="20"/>
                <w:szCs w:val="20"/>
                <w:u w:val="single"/>
                <w:lang w:val="el-GR"/>
              </w:rPr>
              <w:t>Σ</w:t>
            </w:r>
            <w:r w:rsidRPr="00981999">
              <w:rPr>
                <w:rFonts w:ascii="Arial" w:hAnsi="Arial" w:cs="Arial"/>
                <w:b/>
                <w:bCs/>
                <w:spacing w:val="-2"/>
                <w:sz w:val="20"/>
                <w:szCs w:val="20"/>
                <w:u w:val="single"/>
                <w:lang w:val="el-GR"/>
              </w:rPr>
              <w:t xml:space="preserve"> </w:t>
            </w:r>
            <w:r w:rsidRPr="00981999">
              <w:rPr>
                <w:rFonts w:ascii="Arial" w:hAnsi="Arial" w:cs="Arial"/>
                <w:b/>
                <w:bCs/>
                <w:sz w:val="20"/>
                <w:szCs w:val="20"/>
                <w:u w:val="single"/>
                <w:lang w:val="el-GR"/>
              </w:rPr>
              <w:t>Α</w:t>
            </w:r>
            <w:r w:rsidRPr="00981999">
              <w:rPr>
                <w:rFonts w:ascii="Arial" w:hAnsi="Arial" w:cs="Arial"/>
                <w:b/>
                <w:bCs/>
                <w:spacing w:val="-1"/>
                <w:sz w:val="20"/>
                <w:szCs w:val="20"/>
                <w:u w:val="single"/>
                <w:lang w:val="el-GR"/>
              </w:rPr>
              <w:t>Γ</w:t>
            </w:r>
            <w:r w:rsidRPr="00981999">
              <w:rPr>
                <w:rFonts w:ascii="Arial" w:hAnsi="Arial" w:cs="Arial"/>
                <w:b/>
                <w:bCs/>
                <w:sz w:val="20"/>
                <w:szCs w:val="20"/>
                <w:u w:val="single"/>
                <w:lang w:val="el-GR"/>
              </w:rPr>
              <w:t>Γ</w:t>
            </w:r>
            <w:r w:rsidRPr="00981999">
              <w:rPr>
                <w:rFonts w:ascii="Arial" w:hAnsi="Arial" w:cs="Arial"/>
                <w:b/>
                <w:bCs/>
                <w:spacing w:val="-2"/>
                <w:sz w:val="20"/>
                <w:szCs w:val="20"/>
                <w:u w:val="single"/>
                <w:lang w:val="el-GR"/>
              </w:rPr>
              <w:t>Λ</w:t>
            </w:r>
            <w:r w:rsidRPr="00981999">
              <w:rPr>
                <w:rFonts w:ascii="Arial" w:hAnsi="Arial" w:cs="Arial"/>
                <w:b/>
                <w:bCs/>
                <w:spacing w:val="1"/>
                <w:sz w:val="20"/>
                <w:szCs w:val="20"/>
                <w:u w:val="single"/>
                <w:lang w:val="el-GR"/>
              </w:rPr>
              <w:t>Ι</w:t>
            </w:r>
            <w:r w:rsidRPr="00981999">
              <w:rPr>
                <w:rFonts w:ascii="Arial" w:hAnsi="Arial" w:cs="Arial"/>
                <w:b/>
                <w:bCs/>
                <w:spacing w:val="-1"/>
                <w:sz w:val="20"/>
                <w:szCs w:val="20"/>
                <w:u w:val="single"/>
                <w:lang w:val="el-GR"/>
              </w:rPr>
              <w:t>Κ</w:t>
            </w:r>
            <w:r w:rsidRPr="00981999">
              <w:rPr>
                <w:rFonts w:ascii="Arial" w:hAnsi="Arial" w:cs="Arial"/>
                <w:b/>
                <w:bCs/>
                <w:sz w:val="20"/>
                <w:szCs w:val="20"/>
                <w:u w:val="single"/>
                <w:lang w:val="el-GR"/>
              </w:rPr>
              <w:t>ΗΣ</w:t>
            </w:r>
            <w:r w:rsidRPr="00981999">
              <w:rPr>
                <w:rFonts w:ascii="Arial" w:hAnsi="Arial" w:cs="Arial"/>
                <w:b/>
                <w:bCs/>
                <w:spacing w:val="-1"/>
                <w:sz w:val="20"/>
                <w:szCs w:val="20"/>
                <w:u w:val="single"/>
                <w:lang w:val="el-GR"/>
              </w:rPr>
              <w:t xml:space="preserve"> </w:t>
            </w:r>
            <w:r w:rsidRPr="00981999">
              <w:rPr>
                <w:rFonts w:ascii="Arial" w:hAnsi="Arial" w:cs="Arial"/>
                <w:b/>
                <w:bCs/>
                <w:sz w:val="20"/>
                <w:szCs w:val="20"/>
                <w:u w:val="single"/>
                <w:lang w:val="el-GR"/>
              </w:rPr>
              <w:t>–</w:t>
            </w:r>
            <w:r w:rsidRPr="00981999">
              <w:rPr>
                <w:rFonts w:ascii="Arial" w:hAnsi="Arial" w:cs="Arial"/>
                <w:b/>
                <w:bCs/>
                <w:spacing w:val="1"/>
                <w:sz w:val="20"/>
                <w:szCs w:val="20"/>
                <w:u w:val="single"/>
                <w:lang w:val="el-GR"/>
              </w:rPr>
              <w:t xml:space="preserve"> </w:t>
            </w:r>
            <w:r w:rsidRPr="00981999">
              <w:rPr>
                <w:rFonts w:ascii="Arial" w:hAnsi="Arial" w:cs="Arial"/>
                <w:b/>
                <w:bCs/>
                <w:sz w:val="20"/>
                <w:szCs w:val="20"/>
                <w:u w:val="single"/>
                <w:lang w:val="el-GR"/>
              </w:rPr>
              <w:t>Ε</w:t>
            </w:r>
            <w:r w:rsidRPr="00981999">
              <w:rPr>
                <w:rFonts w:ascii="Arial" w:hAnsi="Arial" w:cs="Arial"/>
                <w:b/>
                <w:bCs/>
                <w:spacing w:val="-2"/>
                <w:sz w:val="20"/>
                <w:szCs w:val="20"/>
                <w:u w:val="single"/>
                <w:lang w:val="el-GR"/>
              </w:rPr>
              <w:t>Π</w:t>
            </w:r>
            <w:r w:rsidRPr="00981999">
              <w:rPr>
                <w:rFonts w:ascii="Arial" w:hAnsi="Arial" w:cs="Arial"/>
                <w:b/>
                <w:bCs/>
                <w:spacing w:val="-1"/>
                <w:sz w:val="20"/>
                <w:szCs w:val="20"/>
                <w:u w:val="single"/>
                <w:lang w:val="el-GR"/>
              </w:rPr>
              <w:t>Ι</w:t>
            </w:r>
            <w:r w:rsidRPr="00981999">
              <w:rPr>
                <w:rFonts w:ascii="Arial" w:hAnsi="Arial" w:cs="Arial"/>
                <w:b/>
                <w:bCs/>
                <w:sz w:val="20"/>
                <w:szCs w:val="20"/>
                <w:u w:val="single"/>
                <w:lang w:val="el-GR"/>
              </w:rPr>
              <w:t xml:space="preserve">ΠΕΔΟ </w:t>
            </w:r>
            <w:r w:rsidRPr="00981999">
              <w:rPr>
                <w:rFonts w:ascii="Arial" w:hAnsi="Arial" w:cs="Arial"/>
                <w:b/>
                <w:bCs/>
                <w:spacing w:val="-1"/>
                <w:sz w:val="20"/>
                <w:szCs w:val="20"/>
                <w:u w:val="single"/>
              </w:rPr>
              <w:t>B</w:t>
            </w:r>
            <w:r w:rsidRPr="00981999">
              <w:rPr>
                <w:rFonts w:ascii="Arial" w:hAnsi="Arial" w:cs="Arial"/>
                <w:b/>
                <w:bCs/>
                <w:spacing w:val="1"/>
                <w:sz w:val="20"/>
                <w:szCs w:val="20"/>
                <w:u w:val="single"/>
                <w:lang w:val="el-GR"/>
              </w:rPr>
              <w:t>1</w:t>
            </w:r>
            <w:r w:rsidRPr="00981999">
              <w:rPr>
                <w:rFonts w:ascii="Arial" w:hAnsi="Arial" w:cs="Arial"/>
                <w:b/>
                <w:bCs/>
                <w:spacing w:val="-2"/>
                <w:sz w:val="20"/>
                <w:szCs w:val="20"/>
                <w:u w:val="single"/>
                <w:lang w:val="el-GR"/>
              </w:rPr>
              <w:t>&amp;</w:t>
            </w:r>
            <w:r w:rsidRPr="00981999">
              <w:rPr>
                <w:rFonts w:ascii="Arial" w:hAnsi="Arial" w:cs="Arial"/>
                <w:b/>
                <w:bCs/>
                <w:spacing w:val="1"/>
                <w:sz w:val="20"/>
                <w:szCs w:val="20"/>
                <w:u w:val="single"/>
              </w:rPr>
              <w:t>B</w:t>
            </w:r>
            <w:r w:rsidRPr="00981999">
              <w:rPr>
                <w:rFonts w:ascii="Arial" w:hAnsi="Arial" w:cs="Arial"/>
                <w:b/>
                <w:bCs/>
                <w:sz w:val="20"/>
                <w:szCs w:val="20"/>
                <w:u w:val="single"/>
                <w:lang w:val="el-GR"/>
              </w:rPr>
              <w:t>2</w:t>
            </w:r>
            <w:r w:rsidRPr="00981999">
              <w:rPr>
                <w:rFonts w:ascii="Arial" w:hAnsi="Arial" w:cs="Arial"/>
                <w:b/>
                <w:bCs/>
                <w:spacing w:val="-1"/>
                <w:sz w:val="20"/>
                <w:szCs w:val="20"/>
                <w:u w:val="single"/>
                <w:lang w:val="el-GR"/>
              </w:rPr>
              <w:t xml:space="preserve"> </w:t>
            </w:r>
            <w:r w:rsidRPr="00981999">
              <w:rPr>
                <w:rFonts w:ascii="Arial" w:hAnsi="Arial" w:cs="Arial"/>
                <w:b/>
                <w:bCs/>
                <w:sz w:val="20"/>
                <w:szCs w:val="20"/>
                <w:u w:val="single"/>
                <w:lang w:val="el-GR"/>
              </w:rPr>
              <w:t xml:space="preserve">- </w:t>
            </w:r>
            <w:r w:rsidRPr="00981999">
              <w:rPr>
                <w:rFonts w:ascii="Arial" w:hAnsi="Arial" w:cs="Arial"/>
                <w:b/>
                <w:bCs/>
                <w:spacing w:val="-2"/>
                <w:sz w:val="20"/>
                <w:szCs w:val="20"/>
                <w:u w:val="single"/>
                <w:lang w:val="el-GR"/>
              </w:rPr>
              <w:t>Ε</w:t>
            </w:r>
            <w:r w:rsidRPr="00981999">
              <w:rPr>
                <w:rFonts w:ascii="Arial" w:hAnsi="Arial" w:cs="Arial"/>
                <w:b/>
                <w:bCs/>
                <w:spacing w:val="1"/>
                <w:sz w:val="20"/>
                <w:szCs w:val="20"/>
                <w:u w:val="single"/>
                <w:lang w:val="el-GR"/>
              </w:rPr>
              <w:t>Ν</w:t>
            </w:r>
            <w:r w:rsidRPr="00981999">
              <w:rPr>
                <w:rFonts w:ascii="Arial" w:hAnsi="Arial" w:cs="Arial"/>
                <w:b/>
                <w:bCs/>
                <w:sz w:val="20"/>
                <w:szCs w:val="20"/>
                <w:u w:val="single"/>
                <w:lang w:val="el-GR"/>
              </w:rPr>
              <w:t>Ο</w:t>
            </w:r>
            <w:r w:rsidRPr="00981999">
              <w:rPr>
                <w:rFonts w:ascii="Arial" w:hAnsi="Arial" w:cs="Arial"/>
                <w:b/>
                <w:bCs/>
                <w:spacing w:val="-2"/>
                <w:sz w:val="20"/>
                <w:szCs w:val="20"/>
                <w:u w:val="single"/>
                <w:lang w:val="el-GR"/>
              </w:rPr>
              <w:t>Τ</w:t>
            </w:r>
            <w:r w:rsidRPr="00981999">
              <w:rPr>
                <w:rFonts w:ascii="Arial" w:hAnsi="Arial" w:cs="Arial"/>
                <w:b/>
                <w:bCs/>
                <w:sz w:val="20"/>
                <w:szCs w:val="20"/>
                <w:u w:val="single"/>
                <w:lang w:val="el-GR"/>
              </w:rPr>
              <w:t>Η</w:t>
            </w:r>
            <w:r w:rsidRPr="00981999">
              <w:rPr>
                <w:rFonts w:ascii="Arial" w:hAnsi="Arial" w:cs="Arial"/>
                <w:b/>
                <w:bCs/>
                <w:spacing w:val="-1"/>
                <w:sz w:val="20"/>
                <w:szCs w:val="20"/>
                <w:u w:val="single"/>
                <w:lang w:val="el-GR"/>
              </w:rPr>
              <w:t>Τ</w:t>
            </w:r>
            <w:r w:rsidRPr="00981999">
              <w:rPr>
                <w:rFonts w:ascii="Arial" w:hAnsi="Arial" w:cs="Arial"/>
                <w:b/>
                <w:bCs/>
                <w:sz w:val="20"/>
                <w:szCs w:val="20"/>
                <w:u w:val="single"/>
                <w:lang w:val="el-GR"/>
              </w:rPr>
              <w:t>Α</w:t>
            </w:r>
            <w:r w:rsidRPr="00981999">
              <w:rPr>
                <w:rFonts w:ascii="Arial" w:hAnsi="Arial" w:cs="Arial"/>
                <w:b/>
                <w:bCs/>
                <w:spacing w:val="-1"/>
                <w:sz w:val="20"/>
                <w:szCs w:val="20"/>
                <w:u w:val="single"/>
                <w:lang w:val="el-GR"/>
              </w:rPr>
              <w:t xml:space="preserve"> </w:t>
            </w:r>
            <w:r w:rsidRPr="00981999">
              <w:rPr>
                <w:rFonts w:ascii="Arial" w:hAnsi="Arial" w:cs="Arial"/>
                <w:b/>
                <w:bCs/>
                <w:sz w:val="20"/>
                <w:szCs w:val="20"/>
                <w:u w:val="single"/>
                <w:lang w:val="el-GR"/>
              </w:rPr>
              <w:t>3</w:t>
            </w:r>
          </w:p>
          <w:p w14:paraId="17E84940" w14:textId="22AC5253" w:rsidR="00A821E7" w:rsidRPr="00E97BAF" w:rsidRDefault="00A821E7" w:rsidP="002B42DC">
            <w:pPr>
              <w:widowControl w:val="0"/>
              <w:autoSpaceDE w:val="0"/>
              <w:autoSpaceDN w:val="0"/>
              <w:adjustRightInd w:val="0"/>
              <w:spacing w:before="60"/>
              <w:ind w:left="-2"/>
              <w:jc w:val="center"/>
              <w:rPr>
                <w:rFonts w:ascii="Arial" w:hAnsi="Arial" w:cs="Arial"/>
                <w:sz w:val="20"/>
                <w:szCs w:val="20"/>
                <w:lang w:val="en-US"/>
              </w:rPr>
            </w:pPr>
            <w:r w:rsidRPr="00567255">
              <w:rPr>
                <w:rFonts w:ascii="Arial" w:hAnsi="Arial" w:cs="Arial"/>
                <w:b/>
                <w:bCs/>
                <w:sz w:val="20"/>
                <w:szCs w:val="20"/>
                <w:lang w:val="el-GR"/>
              </w:rPr>
              <w:t>ΠΕΡ</w:t>
            </w:r>
            <w:r w:rsidRPr="00567255">
              <w:rPr>
                <w:rFonts w:ascii="Arial" w:hAnsi="Arial" w:cs="Arial"/>
                <w:b/>
                <w:bCs/>
                <w:spacing w:val="1"/>
                <w:sz w:val="20"/>
                <w:szCs w:val="20"/>
                <w:lang w:val="el-GR"/>
              </w:rPr>
              <w:t>Ι</w:t>
            </w:r>
            <w:r w:rsidRPr="00567255">
              <w:rPr>
                <w:rFonts w:ascii="Arial" w:hAnsi="Arial" w:cs="Arial"/>
                <w:b/>
                <w:bCs/>
                <w:sz w:val="20"/>
                <w:szCs w:val="20"/>
                <w:lang w:val="el-GR"/>
              </w:rPr>
              <w:t>Ο</w:t>
            </w:r>
            <w:r w:rsidRPr="00567255">
              <w:rPr>
                <w:rFonts w:ascii="Arial" w:hAnsi="Arial" w:cs="Arial"/>
                <w:b/>
                <w:bCs/>
                <w:spacing w:val="-1"/>
                <w:sz w:val="20"/>
                <w:szCs w:val="20"/>
                <w:lang w:val="el-GR"/>
              </w:rPr>
              <w:t>Δ</w:t>
            </w:r>
            <w:r w:rsidRPr="00567255">
              <w:rPr>
                <w:rFonts w:ascii="Arial" w:hAnsi="Arial" w:cs="Arial"/>
                <w:b/>
                <w:bCs/>
                <w:sz w:val="20"/>
                <w:szCs w:val="20"/>
                <w:lang w:val="el-GR"/>
              </w:rPr>
              <w:t>ΟΣ</w:t>
            </w:r>
            <w:r w:rsidRPr="00567255">
              <w:rPr>
                <w:rFonts w:ascii="Arial" w:hAnsi="Arial" w:cs="Arial"/>
                <w:b/>
                <w:bCs/>
                <w:spacing w:val="-3"/>
                <w:sz w:val="20"/>
                <w:szCs w:val="20"/>
                <w:lang w:val="el-GR"/>
              </w:rPr>
              <w:t xml:space="preserve"> </w:t>
            </w:r>
            <w:r w:rsidR="000F7E6E">
              <w:rPr>
                <w:rFonts w:ascii="Arial" w:hAnsi="Arial" w:cs="Arial"/>
                <w:b/>
                <w:sz w:val="20"/>
                <w:szCs w:val="20"/>
                <w:lang w:val="el-GR"/>
              </w:rPr>
              <w:t>20</w:t>
            </w:r>
            <w:r w:rsidR="000F7E6E" w:rsidRPr="0003305B">
              <w:rPr>
                <w:rFonts w:ascii="Arial" w:hAnsi="Arial" w:cs="Arial"/>
                <w:b/>
                <w:sz w:val="20"/>
                <w:szCs w:val="20"/>
                <w:lang w:val="el-GR"/>
              </w:rPr>
              <w:t>2</w:t>
            </w:r>
            <w:r w:rsidR="00E97BAF">
              <w:rPr>
                <w:rFonts w:ascii="Arial" w:hAnsi="Arial" w:cs="Arial"/>
                <w:b/>
                <w:sz w:val="20"/>
                <w:szCs w:val="20"/>
                <w:lang w:val="en-US"/>
              </w:rPr>
              <w:t>1 A</w:t>
            </w:r>
          </w:p>
        </w:tc>
      </w:tr>
      <w:tr w:rsidR="00A821E7" w:rsidRPr="00981999" w14:paraId="584DDE43" w14:textId="77777777" w:rsidTr="00E97BAF">
        <w:trPr>
          <w:trHeight w:hRule="exact" w:val="146"/>
          <w:jc w:val="center"/>
        </w:trPr>
        <w:tc>
          <w:tcPr>
            <w:tcW w:w="8356" w:type="dxa"/>
            <w:tcBorders>
              <w:top w:val="single" w:sz="6" w:space="0" w:color="000000"/>
              <w:bottom w:val="single" w:sz="6" w:space="0" w:color="000000"/>
            </w:tcBorders>
          </w:tcPr>
          <w:p w14:paraId="7DBD0AA2" w14:textId="77777777" w:rsidR="00A821E7" w:rsidRPr="00981999" w:rsidRDefault="00A821E7" w:rsidP="003D3976">
            <w:pPr>
              <w:widowControl w:val="0"/>
              <w:autoSpaceDE w:val="0"/>
              <w:autoSpaceDN w:val="0"/>
              <w:adjustRightInd w:val="0"/>
              <w:rPr>
                <w:rFonts w:ascii="Arial" w:hAnsi="Arial" w:cs="Arial"/>
                <w:sz w:val="20"/>
                <w:szCs w:val="20"/>
              </w:rPr>
            </w:pPr>
          </w:p>
        </w:tc>
      </w:tr>
    </w:tbl>
    <w:p w14:paraId="3FA90591" w14:textId="7D8A2B73" w:rsidR="00A821E7" w:rsidRPr="00E97BAF" w:rsidRDefault="00E97BAF" w:rsidP="00E97BAF">
      <w:pPr>
        <w:widowControl w:val="0"/>
        <w:autoSpaceDE w:val="0"/>
        <w:autoSpaceDN w:val="0"/>
        <w:adjustRightInd w:val="0"/>
        <w:spacing w:before="18" w:line="240" w:lineRule="exact"/>
        <w:jc w:val="center"/>
        <w:rPr>
          <w:rFonts w:ascii="Arial" w:hAnsi="Arial" w:cs="Arial"/>
          <w:b/>
          <w:bCs/>
          <w:sz w:val="20"/>
          <w:szCs w:val="20"/>
          <w:lang w:val="en-US"/>
        </w:rPr>
      </w:pPr>
      <w:r w:rsidRPr="00E97BAF">
        <w:rPr>
          <w:rFonts w:ascii="Arial" w:hAnsi="Arial" w:cs="Arial"/>
          <w:b/>
          <w:bCs/>
          <w:sz w:val="20"/>
          <w:szCs w:val="20"/>
          <w:lang w:val="en-US"/>
        </w:rPr>
        <w:t>TAPESCRIPT</w:t>
      </w:r>
    </w:p>
    <w:p w14:paraId="52476032" w14:textId="77777777" w:rsidR="00A821E7" w:rsidRPr="00981999" w:rsidRDefault="00A821E7" w:rsidP="00E97BAF">
      <w:pPr>
        <w:widowControl w:val="0"/>
        <w:shd w:val="clear" w:color="auto" w:fill="FFFFFF" w:themeFill="background1"/>
        <w:autoSpaceDE w:val="0"/>
        <w:autoSpaceDN w:val="0"/>
        <w:adjustRightInd w:val="0"/>
        <w:spacing w:before="360" w:after="120"/>
        <w:ind w:left="-540" w:right="-604"/>
        <w:jc w:val="center"/>
        <w:rPr>
          <w:rFonts w:ascii="Arial" w:hAnsi="Arial" w:cs="Arial"/>
          <w:sz w:val="20"/>
          <w:szCs w:val="20"/>
          <w:lang w:val="en-US"/>
        </w:rPr>
      </w:pPr>
      <w:r w:rsidRPr="00981999">
        <w:rPr>
          <w:rFonts w:ascii="Arial" w:hAnsi="Arial" w:cs="Arial"/>
          <w:b/>
          <w:bCs/>
          <w:sz w:val="20"/>
          <w:szCs w:val="20"/>
          <w:lang w:val="en-US"/>
        </w:rPr>
        <w:t>PART A: CHOICE ITEMS</w:t>
      </w:r>
    </w:p>
    <w:p w14:paraId="174233CF" w14:textId="77777777" w:rsidR="00620BE9" w:rsidRPr="00981999" w:rsidRDefault="00A821E7" w:rsidP="00307A8E">
      <w:pPr>
        <w:pStyle w:val="a5"/>
        <w:tabs>
          <w:tab w:val="center" w:pos="4163"/>
          <w:tab w:val="left" w:pos="6240"/>
        </w:tabs>
        <w:spacing w:before="240" w:after="120"/>
        <w:ind w:right="-604" w:hanging="540"/>
        <w:jc w:val="center"/>
        <w:rPr>
          <w:rFonts w:ascii="Arial" w:hAnsi="Arial" w:cs="Arial"/>
          <w:b w:val="0"/>
          <w:i/>
          <w:sz w:val="20"/>
          <w:szCs w:val="20"/>
          <w:u w:val="single"/>
        </w:rPr>
      </w:pPr>
      <w:r w:rsidRPr="00981999">
        <w:rPr>
          <w:rFonts w:ascii="Arial" w:hAnsi="Arial" w:cs="Arial"/>
          <w:sz w:val="20"/>
          <w:szCs w:val="20"/>
          <w:u w:val="single"/>
        </w:rPr>
        <w:t>ACTIVITY 1</w:t>
      </w:r>
    </w:p>
    <w:p w14:paraId="61CA5747" w14:textId="7548B92B" w:rsidR="00A821E7" w:rsidRPr="00981999" w:rsidRDefault="00A821E7" w:rsidP="00E97BAF">
      <w:pPr>
        <w:pStyle w:val="a5"/>
        <w:ind w:right="41"/>
        <w:jc w:val="both"/>
        <w:rPr>
          <w:rFonts w:ascii="Arial" w:hAnsi="Arial" w:cs="Arial"/>
          <w:sz w:val="20"/>
          <w:szCs w:val="20"/>
        </w:rPr>
      </w:pPr>
      <w:r w:rsidRPr="00981999">
        <w:rPr>
          <w:rFonts w:ascii="Arial" w:hAnsi="Arial" w:cs="Arial"/>
          <w:sz w:val="20"/>
          <w:szCs w:val="20"/>
        </w:rPr>
        <w:t>Listen to items 1a-4a and cho</w:t>
      </w:r>
      <w:r w:rsidR="001A45CE" w:rsidRPr="00981999">
        <w:rPr>
          <w:rFonts w:ascii="Arial" w:hAnsi="Arial" w:cs="Arial"/>
          <w:sz w:val="20"/>
          <w:szCs w:val="20"/>
        </w:rPr>
        <w:t>o</w:t>
      </w:r>
      <w:r w:rsidRPr="00981999">
        <w:rPr>
          <w:rFonts w:ascii="Arial" w:hAnsi="Arial" w:cs="Arial"/>
          <w:sz w:val="20"/>
          <w:szCs w:val="20"/>
        </w:rPr>
        <w:t>se the best o</w:t>
      </w:r>
      <w:r w:rsidR="00930426">
        <w:rPr>
          <w:rFonts w:ascii="Arial" w:hAnsi="Arial" w:cs="Arial"/>
          <w:sz w:val="20"/>
          <w:szCs w:val="20"/>
        </w:rPr>
        <w:t>ption (A-F)</w:t>
      </w:r>
      <w:ins w:id="0" w:author="BM" w:date="2021-05-17T17:39:00Z">
        <w:r w:rsidR="006327A7">
          <w:rPr>
            <w:rFonts w:ascii="Arial" w:hAnsi="Arial" w:cs="Arial"/>
            <w:sz w:val="20"/>
            <w:szCs w:val="20"/>
          </w:rPr>
          <w:t xml:space="preserve"> as in the example</w:t>
        </w:r>
      </w:ins>
      <w:r w:rsidR="00930426">
        <w:rPr>
          <w:rFonts w:ascii="Arial" w:hAnsi="Arial" w:cs="Arial"/>
          <w:sz w:val="20"/>
          <w:szCs w:val="20"/>
        </w:rPr>
        <w:t>. There is one option</w:t>
      </w:r>
      <w:r w:rsidRPr="00981999">
        <w:rPr>
          <w:rFonts w:ascii="Arial" w:hAnsi="Arial" w:cs="Arial"/>
          <w:sz w:val="20"/>
          <w:szCs w:val="20"/>
        </w:rPr>
        <w:t xml:space="preserve"> </w:t>
      </w:r>
      <w:r w:rsidR="006E76D4" w:rsidRPr="00981999">
        <w:rPr>
          <w:rFonts w:ascii="Arial" w:hAnsi="Arial" w:cs="Arial"/>
          <w:sz w:val="20"/>
          <w:szCs w:val="20"/>
        </w:rPr>
        <w:t xml:space="preserve">that </w:t>
      </w:r>
      <w:r w:rsidRPr="00981999">
        <w:rPr>
          <w:rFonts w:ascii="Arial" w:hAnsi="Arial" w:cs="Arial"/>
          <w:sz w:val="20"/>
          <w:szCs w:val="20"/>
        </w:rPr>
        <w:t>you do not need.</w:t>
      </w:r>
      <w:r w:rsidR="005B6CED" w:rsidRPr="00981999">
        <w:rPr>
          <w:rFonts w:ascii="Arial" w:hAnsi="Arial" w:cs="Arial"/>
          <w:sz w:val="20"/>
          <w:szCs w:val="20"/>
        </w:rPr>
        <w:t xml:space="preserve"> </w:t>
      </w:r>
    </w:p>
    <w:p w14:paraId="2A8318C9" w14:textId="77777777" w:rsidR="00883E12" w:rsidRPr="00883E12" w:rsidRDefault="00883E12" w:rsidP="00E97BAF">
      <w:pPr>
        <w:ind w:left="-270" w:hanging="360"/>
        <w:jc w:val="both"/>
        <w:rPr>
          <w:rFonts w:ascii="Arial" w:hAnsi="Arial" w:cs="Arial"/>
          <w:b/>
          <w:i/>
          <w:color w:val="FF0000"/>
          <w:sz w:val="20"/>
          <w:szCs w:val="20"/>
          <w:lang w:val="en-US"/>
        </w:rPr>
      </w:pPr>
    </w:p>
    <w:p w14:paraId="025A9045" w14:textId="48F36ADA" w:rsidR="00A23F17" w:rsidRDefault="000960F9" w:rsidP="00E97BAF">
      <w:pPr>
        <w:ind w:left="567" w:hanging="567"/>
        <w:jc w:val="both"/>
        <w:rPr>
          <w:rFonts w:ascii="Arial" w:hAnsi="Arial" w:cs="Arial"/>
          <w:sz w:val="20"/>
          <w:szCs w:val="20"/>
          <w:lang w:val="en-US"/>
        </w:rPr>
      </w:pPr>
      <w:r>
        <w:rPr>
          <w:rFonts w:ascii="Arial" w:hAnsi="Arial" w:cs="Arial"/>
          <w:b/>
          <w:sz w:val="20"/>
          <w:szCs w:val="20"/>
          <w:lang w:val="en-US"/>
        </w:rPr>
        <w:t xml:space="preserve">Example:  </w:t>
      </w:r>
      <w:r w:rsidR="0003305B">
        <w:rPr>
          <w:rFonts w:ascii="Arial" w:hAnsi="Arial" w:cs="Arial"/>
          <w:sz w:val="20"/>
          <w:szCs w:val="20"/>
          <w:lang w:val="en-US"/>
        </w:rPr>
        <w:t xml:space="preserve">And in today’s edition of </w:t>
      </w:r>
      <w:r w:rsidR="0003305B">
        <w:rPr>
          <w:rFonts w:ascii="Arial" w:hAnsi="Arial" w:cs="Arial"/>
          <w:i/>
          <w:sz w:val="20"/>
          <w:szCs w:val="20"/>
          <w:lang w:val="en-US"/>
        </w:rPr>
        <w:t>Gardening World</w:t>
      </w:r>
      <w:r w:rsidR="0003305B">
        <w:rPr>
          <w:rFonts w:ascii="Arial" w:hAnsi="Arial" w:cs="Arial"/>
          <w:sz w:val="20"/>
          <w:szCs w:val="20"/>
          <w:lang w:val="en-US"/>
        </w:rPr>
        <w:t>, we thought we’d share with you some of the wonderful flower festivals th</w:t>
      </w:r>
      <w:r w:rsidR="00A43CD9">
        <w:rPr>
          <w:rFonts w:ascii="Arial" w:hAnsi="Arial" w:cs="Arial"/>
          <w:sz w:val="20"/>
          <w:szCs w:val="20"/>
          <w:lang w:val="en-US"/>
        </w:rPr>
        <w:t xml:space="preserve">at take place around the world. </w:t>
      </w:r>
      <w:r w:rsidR="00A23F17">
        <w:rPr>
          <w:rFonts w:ascii="Arial" w:hAnsi="Arial" w:cs="Arial"/>
          <w:sz w:val="20"/>
          <w:szCs w:val="20"/>
          <w:lang w:val="en-US"/>
        </w:rPr>
        <w:t xml:space="preserve">If you want to go as far as Mexico, you can see how </w:t>
      </w:r>
      <w:r w:rsidR="00A23F17">
        <w:rPr>
          <w:rFonts w:ascii="Arial" w:hAnsi="Arial" w:cs="Arial"/>
          <w:sz w:val="20"/>
          <w:szCs w:val="20"/>
        </w:rPr>
        <w:t xml:space="preserve">flowers form an important part of the celebrations for the Day of the Dead.  People dress up in skeleton masks, and decorate these and themselves with flowers, usually marigolds, which are the traditional flowers associated with the dead.   </w:t>
      </w:r>
    </w:p>
    <w:p w14:paraId="675D51D9" w14:textId="77777777" w:rsidR="00A23F17" w:rsidRDefault="00A23F17" w:rsidP="00E97BAF">
      <w:pPr>
        <w:ind w:left="567" w:hanging="567"/>
        <w:jc w:val="both"/>
        <w:rPr>
          <w:rFonts w:ascii="Arial" w:hAnsi="Arial" w:cs="Arial"/>
          <w:sz w:val="20"/>
          <w:szCs w:val="20"/>
          <w:lang w:val="en-US"/>
        </w:rPr>
      </w:pPr>
    </w:p>
    <w:p w14:paraId="0219E72D" w14:textId="3689E834" w:rsidR="00CC4C36" w:rsidRDefault="00D6037D" w:rsidP="00E97BAF">
      <w:pPr>
        <w:ind w:left="567" w:hanging="567"/>
        <w:jc w:val="both"/>
      </w:pPr>
      <w:r w:rsidRPr="006327A7">
        <w:rPr>
          <w:rFonts w:ascii="Arial" w:hAnsi="Arial" w:cs="Arial"/>
          <w:sz w:val="20"/>
          <w:szCs w:val="20"/>
          <w:rPrChange w:id="1" w:author="BM" w:date="2021-05-17T17:40:00Z">
            <w:rPr/>
          </w:rPrChange>
        </w:rPr>
        <w:t>1</w:t>
      </w:r>
      <w:r w:rsidR="00A23F17" w:rsidRPr="006327A7">
        <w:rPr>
          <w:rFonts w:ascii="Arial" w:hAnsi="Arial" w:cs="Arial"/>
          <w:sz w:val="20"/>
          <w:szCs w:val="20"/>
          <w:rPrChange w:id="2" w:author="BM" w:date="2021-05-17T17:40:00Z">
            <w:rPr/>
          </w:rPrChange>
        </w:rPr>
        <w:t>a</w:t>
      </w:r>
      <w:r w:rsidR="00A23F17" w:rsidRPr="006327A7">
        <w:rPr>
          <w:sz w:val="20"/>
          <w:szCs w:val="20"/>
          <w:rPrChange w:id="3" w:author="BM" w:date="2021-05-17T17:40:00Z">
            <w:rPr/>
          </w:rPrChange>
        </w:rPr>
        <w:t>.</w:t>
      </w:r>
      <w:r w:rsidR="00A23F17">
        <w:t xml:space="preserve"> </w:t>
      </w:r>
      <w:ins w:id="4" w:author="BM" w:date="2021-05-17T17:39:00Z">
        <w:r w:rsidR="006327A7">
          <w:tab/>
        </w:r>
      </w:ins>
      <w:r w:rsidR="00CC4C36">
        <w:rPr>
          <w:rFonts w:ascii="Arial" w:hAnsi="Arial" w:cs="Arial"/>
          <w:sz w:val="20"/>
          <w:szCs w:val="20"/>
          <w:lang w:val="en-US"/>
        </w:rPr>
        <w:t xml:space="preserve">And </w:t>
      </w:r>
      <w:proofErr w:type="gramStart"/>
      <w:r w:rsidR="00CC4C36">
        <w:rPr>
          <w:rFonts w:ascii="Arial" w:hAnsi="Arial" w:cs="Arial"/>
          <w:sz w:val="20"/>
          <w:szCs w:val="20"/>
          <w:lang w:val="en-US"/>
        </w:rPr>
        <w:t>actually</w:t>
      </w:r>
      <w:proofErr w:type="gramEnd"/>
      <w:r w:rsidR="00CC4C36">
        <w:rPr>
          <w:rFonts w:ascii="Arial" w:hAnsi="Arial" w:cs="Arial"/>
          <w:sz w:val="20"/>
          <w:szCs w:val="20"/>
          <w:lang w:val="en-US"/>
        </w:rPr>
        <w:t xml:space="preserve"> right now, it’s the Indian celebration of </w:t>
      </w:r>
      <w:ins w:id="5" w:author="BM" w:date="2021-05-20T20:16:00Z">
        <w:r w:rsidR="00BA14B6">
          <w:rPr>
            <w:rFonts w:ascii="Arial" w:hAnsi="Arial" w:cs="Arial"/>
            <w:sz w:val="20"/>
            <w:szCs w:val="20"/>
            <w:lang w:val="en-US"/>
          </w:rPr>
          <w:t xml:space="preserve">the </w:t>
        </w:r>
      </w:ins>
      <w:r w:rsidR="00CC4C36">
        <w:rPr>
          <w:rFonts w:ascii="Arial" w:hAnsi="Arial" w:cs="Arial"/>
          <w:sz w:val="20"/>
          <w:szCs w:val="20"/>
          <w:lang w:val="en-US"/>
        </w:rPr>
        <w:t xml:space="preserve">Onam.  This festival is celebrated in the autumn, and flowers play a very important part in it.  People create patterns with flowers on the floors of their houses, so that they look like wonderful </w:t>
      </w:r>
      <w:proofErr w:type="spellStart"/>
      <w:r w:rsidR="00CC4C36">
        <w:rPr>
          <w:rFonts w:ascii="Arial" w:hAnsi="Arial" w:cs="Arial"/>
          <w:sz w:val="20"/>
          <w:szCs w:val="20"/>
          <w:lang w:val="en-US"/>
        </w:rPr>
        <w:t>colourful</w:t>
      </w:r>
      <w:proofErr w:type="spellEnd"/>
      <w:r w:rsidR="00CC4C36">
        <w:rPr>
          <w:rFonts w:ascii="Arial" w:hAnsi="Arial" w:cs="Arial"/>
          <w:sz w:val="20"/>
          <w:szCs w:val="20"/>
          <w:lang w:val="en-US"/>
        </w:rPr>
        <w:t xml:space="preserve"> carpets</w:t>
      </w:r>
      <w:ins w:id="6" w:author="BM" w:date="2021-05-20T20:16:00Z">
        <w:r w:rsidR="00BA14B6">
          <w:rPr>
            <w:rFonts w:ascii="Arial" w:hAnsi="Arial" w:cs="Arial"/>
            <w:sz w:val="20"/>
            <w:szCs w:val="20"/>
            <w:lang w:val="en-US"/>
          </w:rPr>
          <w:t>.</w:t>
        </w:r>
      </w:ins>
    </w:p>
    <w:p w14:paraId="36C65EB3" w14:textId="77777777" w:rsidR="00CC4C36" w:rsidRDefault="00CC4C36" w:rsidP="00E97BAF">
      <w:pPr>
        <w:ind w:left="567" w:hanging="567"/>
        <w:jc w:val="both"/>
      </w:pPr>
    </w:p>
    <w:p w14:paraId="732BB917" w14:textId="77777777" w:rsidR="00883E12" w:rsidRPr="00A23F17" w:rsidRDefault="00CC4C36" w:rsidP="00E97BAF">
      <w:pPr>
        <w:ind w:left="567" w:hanging="567"/>
        <w:jc w:val="both"/>
        <w:rPr>
          <w:rFonts w:ascii="Arial" w:hAnsi="Arial" w:cs="Arial"/>
          <w:sz w:val="20"/>
          <w:szCs w:val="20"/>
        </w:rPr>
      </w:pPr>
      <w:r>
        <w:rPr>
          <w:rFonts w:ascii="Arial" w:hAnsi="Arial" w:cs="Arial"/>
          <w:sz w:val="20"/>
          <w:szCs w:val="20"/>
        </w:rPr>
        <w:t>2a.</w:t>
      </w:r>
      <w:r>
        <w:rPr>
          <w:rFonts w:ascii="Arial" w:hAnsi="Arial" w:cs="Arial"/>
          <w:sz w:val="20"/>
          <w:szCs w:val="20"/>
        </w:rPr>
        <w:tab/>
      </w:r>
      <w:r w:rsidR="00A23F17">
        <w:rPr>
          <w:rFonts w:ascii="Arial" w:hAnsi="Arial" w:cs="Arial"/>
          <w:sz w:val="20"/>
          <w:szCs w:val="20"/>
        </w:rPr>
        <w:t xml:space="preserve">And </w:t>
      </w:r>
      <w:r>
        <w:rPr>
          <w:rFonts w:ascii="Arial" w:hAnsi="Arial" w:cs="Arial"/>
          <w:sz w:val="20"/>
          <w:szCs w:val="20"/>
        </w:rPr>
        <w:t xml:space="preserve">if you want to travel in August, you can go to </w:t>
      </w:r>
      <w:r w:rsidR="00A23F17">
        <w:rPr>
          <w:rFonts w:ascii="Arial" w:hAnsi="Arial" w:cs="Arial"/>
          <w:sz w:val="20"/>
          <w:szCs w:val="20"/>
        </w:rPr>
        <w:t>B</w:t>
      </w:r>
      <w:r>
        <w:rPr>
          <w:rFonts w:ascii="Arial" w:hAnsi="Arial" w:cs="Arial"/>
          <w:sz w:val="20"/>
          <w:szCs w:val="20"/>
        </w:rPr>
        <w:t xml:space="preserve">elgium where </w:t>
      </w:r>
      <w:r w:rsidR="00A23F17">
        <w:rPr>
          <w:rFonts w:ascii="Arial" w:hAnsi="Arial" w:cs="Arial"/>
          <w:sz w:val="20"/>
          <w:szCs w:val="20"/>
        </w:rPr>
        <w:t>the Carpet of Flowers is an amazing sight.  Hundreds of people gather to create a carpet of more than a kilometre in length in the central square of the city, made of thousands of colourful and sweet-smelling flowers.</w:t>
      </w:r>
    </w:p>
    <w:p w14:paraId="6F68A3CF" w14:textId="77777777" w:rsidR="00461380" w:rsidRDefault="00461380" w:rsidP="00E97BAF">
      <w:pPr>
        <w:ind w:left="567" w:hanging="567"/>
        <w:jc w:val="both"/>
        <w:rPr>
          <w:rFonts w:ascii="Arial" w:hAnsi="Arial" w:cs="Arial"/>
          <w:sz w:val="20"/>
          <w:szCs w:val="20"/>
        </w:rPr>
      </w:pPr>
    </w:p>
    <w:p w14:paraId="1C61312A" w14:textId="5A341A5B" w:rsidR="00D6037D" w:rsidRDefault="00D6037D" w:rsidP="00E97BAF">
      <w:pPr>
        <w:ind w:left="567" w:hanging="567"/>
        <w:jc w:val="both"/>
        <w:rPr>
          <w:rFonts w:ascii="Arial" w:hAnsi="Arial" w:cs="Arial"/>
          <w:sz w:val="20"/>
          <w:szCs w:val="20"/>
        </w:rPr>
      </w:pPr>
      <w:r>
        <w:rPr>
          <w:rFonts w:ascii="Arial" w:hAnsi="Arial" w:cs="Arial"/>
          <w:sz w:val="20"/>
          <w:szCs w:val="20"/>
        </w:rPr>
        <w:t>3</w:t>
      </w:r>
      <w:r w:rsidR="00461380">
        <w:rPr>
          <w:rFonts w:ascii="Arial" w:hAnsi="Arial" w:cs="Arial"/>
          <w:sz w:val="20"/>
          <w:szCs w:val="20"/>
        </w:rPr>
        <w:t xml:space="preserve">a.  </w:t>
      </w:r>
      <w:ins w:id="7" w:author="BM" w:date="2021-05-17T17:40:00Z">
        <w:r w:rsidR="006327A7">
          <w:rPr>
            <w:rFonts w:ascii="Arial" w:hAnsi="Arial" w:cs="Arial"/>
            <w:sz w:val="20"/>
            <w:szCs w:val="20"/>
          </w:rPr>
          <w:tab/>
        </w:r>
      </w:ins>
      <w:r w:rsidR="00CC4C36">
        <w:rPr>
          <w:rFonts w:ascii="Arial" w:hAnsi="Arial" w:cs="Arial"/>
          <w:sz w:val="20"/>
          <w:szCs w:val="20"/>
        </w:rPr>
        <w:t>If you go to Italy in May</w:t>
      </w:r>
      <w:r w:rsidR="008F5C81">
        <w:rPr>
          <w:rFonts w:ascii="Arial" w:hAnsi="Arial" w:cs="Arial"/>
          <w:sz w:val="20"/>
          <w:szCs w:val="20"/>
        </w:rPr>
        <w:t xml:space="preserve">, </w:t>
      </w:r>
      <w:r w:rsidR="00CC4C36">
        <w:rPr>
          <w:rFonts w:ascii="Arial" w:hAnsi="Arial" w:cs="Arial"/>
          <w:sz w:val="20"/>
          <w:szCs w:val="20"/>
        </w:rPr>
        <w:t xml:space="preserve">you can see the celebration of the battle of </w:t>
      </w:r>
      <w:proofErr w:type="spellStart"/>
      <w:r w:rsidR="00CC4C36">
        <w:rPr>
          <w:rFonts w:ascii="Arial" w:hAnsi="Arial" w:cs="Arial"/>
          <w:sz w:val="20"/>
          <w:szCs w:val="20"/>
        </w:rPr>
        <w:t>Legnano</w:t>
      </w:r>
      <w:proofErr w:type="spellEnd"/>
      <w:ins w:id="8" w:author="BM" w:date="2021-05-17T17:40:00Z">
        <w:r w:rsidR="006327A7">
          <w:rPr>
            <w:rFonts w:ascii="Arial" w:hAnsi="Arial" w:cs="Arial"/>
            <w:sz w:val="20"/>
            <w:szCs w:val="20"/>
          </w:rPr>
          <w:t>.</w:t>
        </w:r>
      </w:ins>
      <w:del w:id="9" w:author="BM" w:date="2021-05-17T17:40:00Z">
        <w:r w:rsidR="00CC4C36" w:rsidDel="006327A7">
          <w:rPr>
            <w:rFonts w:ascii="Arial" w:hAnsi="Arial" w:cs="Arial"/>
            <w:sz w:val="20"/>
            <w:szCs w:val="20"/>
          </w:rPr>
          <w:delText>,</w:delText>
        </w:r>
      </w:del>
      <w:r w:rsidR="00CC4C36">
        <w:rPr>
          <w:rFonts w:ascii="Arial" w:hAnsi="Arial" w:cs="Arial"/>
          <w:sz w:val="20"/>
          <w:szCs w:val="20"/>
        </w:rPr>
        <w:t xml:space="preserve"> This begins with a small procession of young girls </w:t>
      </w:r>
      <w:r w:rsidR="00F82DCE">
        <w:rPr>
          <w:rFonts w:ascii="Arial" w:hAnsi="Arial" w:cs="Arial"/>
          <w:sz w:val="20"/>
          <w:szCs w:val="20"/>
        </w:rPr>
        <w:t>in the street.  They have flowers in their hair, and together they</w:t>
      </w:r>
      <w:r w:rsidR="00CC4C36">
        <w:rPr>
          <w:rFonts w:ascii="Arial" w:hAnsi="Arial" w:cs="Arial"/>
          <w:sz w:val="20"/>
          <w:szCs w:val="20"/>
        </w:rPr>
        <w:t xml:space="preserve"> </w:t>
      </w:r>
      <w:r w:rsidR="00F82DCE">
        <w:rPr>
          <w:rFonts w:ascii="Arial" w:hAnsi="Arial" w:cs="Arial"/>
          <w:sz w:val="20"/>
          <w:szCs w:val="20"/>
        </w:rPr>
        <w:t xml:space="preserve">carry long </w:t>
      </w:r>
      <w:r w:rsidR="00CC4C36">
        <w:rPr>
          <w:rFonts w:ascii="Arial" w:hAnsi="Arial" w:cs="Arial"/>
          <w:sz w:val="20"/>
          <w:szCs w:val="20"/>
        </w:rPr>
        <w:t>garlands of flowers in their hands</w:t>
      </w:r>
      <w:r w:rsidR="00F82DCE">
        <w:rPr>
          <w:rFonts w:ascii="Arial" w:hAnsi="Arial" w:cs="Arial"/>
          <w:sz w:val="20"/>
          <w:szCs w:val="20"/>
        </w:rPr>
        <w:t>, which stretch across the street.</w:t>
      </w:r>
      <w:r w:rsidR="00CC4C36">
        <w:rPr>
          <w:rFonts w:ascii="Arial" w:hAnsi="Arial" w:cs="Arial"/>
          <w:sz w:val="20"/>
          <w:szCs w:val="20"/>
        </w:rPr>
        <w:t xml:space="preserve">  </w:t>
      </w:r>
    </w:p>
    <w:p w14:paraId="57A7E090" w14:textId="77777777" w:rsidR="00F82DCE" w:rsidRDefault="00F82DCE" w:rsidP="00E97BAF">
      <w:pPr>
        <w:ind w:left="567" w:hanging="567"/>
        <w:jc w:val="both"/>
        <w:rPr>
          <w:rFonts w:ascii="Arial" w:hAnsi="Arial" w:cs="Arial"/>
          <w:sz w:val="20"/>
          <w:szCs w:val="20"/>
        </w:rPr>
      </w:pPr>
    </w:p>
    <w:p w14:paraId="5E5ED904" w14:textId="44BCC87A" w:rsidR="00D6037D" w:rsidRPr="00883E12" w:rsidRDefault="001B56FE" w:rsidP="00E97BAF">
      <w:pPr>
        <w:ind w:left="567" w:hanging="567"/>
        <w:jc w:val="both"/>
        <w:rPr>
          <w:rFonts w:ascii="Arial" w:hAnsi="Arial" w:cs="Arial"/>
          <w:sz w:val="20"/>
          <w:szCs w:val="20"/>
          <w:lang w:val="en-US"/>
        </w:rPr>
      </w:pPr>
      <w:r>
        <w:rPr>
          <w:rFonts w:ascii="Arial" w:hAnsi="Arial" w:cs="Arial"/>
          <w:sz w:val="20"/>
          <w:szCs w:val="20"/>
          <w:lang w:val="en-US"/>
        </w:rPr>
        <w:t xml:space="preserve">4a.  </w:t>
      </w:r>
      <w:r w:rsidR="00CC4C36">
        <w:rPr>
          <w:rFonts w:ascii="Arial" w:hAnsi="Arial" w:cs="Arial"/>
          <w:sz w:val="20"/>
          <w:szCs w:val="20"/>
          <w:lang w:val="en-US"/>
        </w:rPr>
        <w:t>And for one of the great fun-filled flower celebrations, you can join in the Battle of the Flowers which marks the end of the flower festival in the Italian town of Ventimiglia.  The festival lasts for two days, and at the end everyone joins in by throwing flowers at each other in a wonderful flower fight.</w:t>
      </w:r>
    </w:p>
    <w:p w14:paraId="77B84D16" w14:textId="77777777" w:rsidR="005F0A81" w:rsidRDefault="005F0A81" w:rsidP="00E97BAF">
      <w:pPr>
        <w:ind w:left="-270" w:hanging="360"/>
        <w:jc w:val="both"/>
        <w:rPr>
          <w:rFonts w:ascii="Arial" w:hAnsi="Arial" w:cs="Arial"/>
          <w:sz w:val="20"/>
          <w:szCs w:val="20"/>
        </w:rPr>
      </w:pPr>
    </w:p>
    <w:p w14:paraId="74722EA3" w14:textId="77777777" w:rsidR="003D3976" w:rsidRPr="006327A7" w:rsidRDefault="00766E18" w:rsidP="00E97BAF">
      <w:pPr>
        <w:jc w:val="both"/>
        <w:rPr>
          <w:rFonts w:ascii="Arial" w:hAnsi="Arial" w:cs="Arial"/>
          <w:b/>
          <w:bCs/>
          <w:sz w:val="20"/>
          <w:szCs w:val="20"/>
          <w:rPrChange w:id="10" w:author="BM" w:date="2021-05-17T17:40:00Z">
            <w:rPr>
              <w:rFonts w:ascii="Arial" w:hAnsi="Arial" w:cs="Arial"/>
              <w:sz w:val="20"/>
              <w:szCs w:val="20"/>
            </w:rPr>
          </w:rPrChange>
        </w:rPr>
      </w:pPr>
      <w:r w:rsidRPr="006327A7">
        <w:rPr>
          <w:rFonts w:ascii="Arial" w:hAnsi="Arial" w:cs="Arial"/>
          <w:b/>
          <w:bCs/>
          <w:sz w:val="20"/>
          <w:szCs w:val="20"/>
          <w:rPrChange w:id="11" w:author="BM" w:date="2021-05-17T17:40:00Z">
            <w:rPr>
              <w:rFonts w:ascii="Arial" w:hAnsi="Arial" w:cs="Arial"/>
              <w:sz w:val="20"/>
              <w:szCs w:val="20"/>
            </w:rPr>
          </w:rPrChange>
        </w:rPr>
        <w:t>Listen again and check your answers.</w:t>
      </w:r>
      <w:r w:rsidR="00B66A07" w:rsidRPr="006327A7">
        <w:rPr>
          <w:rFonts w:ascii="Arial" w:hAnsi="Arial" w:cs="Arial"/>
          <w:b/>
          <w:bCs/>
          <w:sz w:val="20"/>
          <w:szCs w:val="20"/>
          <w:rPrChange w:id="12" w:author="BM" w:date="2021-05-17T17:40:00Z">
            <w:rPr>
              <w:rFonts w:ascii="Arial" w:hAnsi="Arial" w:cs="Arial"/>
              <w:sz w:val="20"/>
              <w:szCs w:val="20"/>
            </w:rPr>
          </w:rPrChange>
        </w:rPr>
        <w:tab/>
      </w:r>
    </w:p>
    <w:p w14:paraId="5B7427E9" w14:textId="77777777" w:rsidR="00BA50A5" w:rsidRPr="00981999" w:rsidRDefault="00B66A07" w:rsidP="00E97BAF">
      <w:pPr>
        <w:jc w:val="both"/>
        <w:rPr>
          <w:rFonts w:ascii="Arial" w:hAnsi="Arial" w:cs="Arial"/>
          <w:bCs/>
          <w:sz w:val="20"/>
          <w:szCs w:val="20"/>
        </w:rPr>
      </w:pPr>
      <w:r w:rsidRPr="00981999">
        <w:rPr>
          <w:rFonts w:ascii="Arial" w:hAnsi="Arial" w:cs="Arial"/>
          <w:sz w:val="20"/>
          <w:szCs w:val="20"/>
        </w:rPr>
        <w:tab/>
      </w:r>
    </w:p>
    <w:p w14:paraId="122C09DD" w14:textId="77777777" w:rsidR="00BA50A5" w:rsidRPr="00981999" w:rsidRDefault="00A821E7" w:rsidP="00E97BAF">
      <w:pPr>
        <w:pStyle w:val="a5"/>
        <w:spacing w:after="120"/>
        <w:jc w:val="center"/>
        <w:rPr>
          <w:rFonts w:ascii="Arial" w:hAnsi="Arial" w:cs="Arial"/>
          <w:b w:val="0"/>
          <w:i/>
          <w:color w:val="FF0000"/>
          <w:sz w:val="20"/>
          <w:szCs w:val="20"/>
          <w:u w:val="single"/>
        </w:rPr>
      </w:pPr>
      <w:r w:rsidRPr="00981999">
        <w:rPr>
          <w:rFonts w:ascii="Arial" w:hAnsi="Arial" w:cs="Arial"/>
          <w:sz w:val="20"/>
          <w:szCs w:val="20"/>
          <w:u w:val="single"/>
        </w:rPr>
        <w:t>ACTIVITY 2</w:t>
      </w:r>
    </w:p>
    <w:p w14:paraId="3E830C32" w14:textId="1B3E131E" w:rsidR="00624417" w:rsidRPr="00626D09" w:rsidRDefault="00766E18" w:rsidP="00E97BAF">
      <w:pPr>
        <w:pStyle w:val="a5"/>
        <w:spacing w:after="240"/>
        <w:ind w:right="41"/>
        <w:jc w:val="both"/>
        <w:rPr>
          <w:rFonts w:ascii="Arial" w:hAnsi="Arial" w:cs="Arial"/>
          <w:sz w:val="20"/>
          <w:szCs w:val="20"/>
        </w:rPr>
      </w:pPr>
      <w:r w:rsidRPr="00626D09">
        <w:rPr>
          <w:rFonts w:ascii="Arial" w:hAnsi="Arial" w:cs="Arial"/>
          <w:sz w:val="20"/>
          <w:szCs w:val="20"/>
        </w:rPr>
        <w:t>Read items 5a-7a, l</w:t>
      </w:r>
      <w:r w:rsidR="005B7A8D" w:rsidRPr="00626D09">
        <w:rPr>
          <w:rFonts w:ascii="Arial" w:hAnsi="Arial" w:cs="Arial"/>
          <w:sz w:val="20"/>
          <w:szCs w:val="20"/>
        </w:rPr>
        <w:t xml:space="preserve">isten </w:t>
      </w:r>
      <w:r w:rsidRPr="00626D09">
        <w:rPr>
          <w:rFonts w:ascii="Arial" w:hAnsi="Arial" w:cs="Arial"/>
          <w:sz w:val="20"/>
          <w:szCs w:val="20"/>
        </w:rPr>
        <w:t>and choo</w:t>
      </w:r>
      <w:r w:rsidR="005B7A8D" w:rsidRPr="00626D09">
        <w:rPr>
          <w:rFonts w:ascii="Arial" w:hAnsi="Arial" w:cs="Arial"/>
          <w:sz w:val="20"/>
          <w:szCs w:val="20"/>
        </w:rPr>
        <w:t xml:space="preserve">se the best </w:t>
      </w:r>
      <w:r w:rsidR="003F13F2" w:rsidRPr="00626D09">
        <w:rPr>
          <w:rFonts w:ascii="Arial" w:hAnsi="Arial" w:cs="Arial"/>
          <w:sz w:val="20"/>
          <w:szCs w:val="20"/>
        </w:rPr>
        <w:t>a</w:t>
      </w:r>
      <w:r w:rsidR="005B7A8D" w:rsidRPr="00626D09">
        <w:rPr>
          <w:rFonts w:ascii="Arial" w:hAnsi="Arial" w:cs="Arial"/>
          <w:sz w:val="20"/>
          <w:szCs w:val="20"/>
        </w:rPr>
        <w:t>n</w:t>
      </w:r>
      <w:r w:rsidR="00566130" w:rsidRPr="00626D09">
        <w:rPr>
          <w:rFonts w:ascii="Arial" w:hAnsi="Arial" w:cs="Arial"/>
          <w:sz w:val="20"/>
          <w:szCs w:val="20"/>
        </w:rPr>
        <w:t>swer (A, B, or C) for each item</w:t>
      </w:r>
      <w:r w:rsidR="00E97BAF">
        <w:rPr>
          <w:rFonts w:ascii="Arial" w:hAnsi="Arial" w:cs="Arial"/>
          <w:sz w:val="20"/>
          <w:szCs w:val="20"/>
        </w:rPr>
        <w:t>.</w:t>
      </w:r>
    </w:p>
    <w:p w14:paraId="4477BABF" w14:textId="7C99D697" w:rsidR="00224B25" w:rsidRDefault="00DE21AC" w:rsidP="00E97BAF">
      <w:pPr>
        <w:pStyle w:val="a5"/>
        <w:ind w:right="41"/>
        <w:jc w:val="both"/>
        <w:rPr>
          <w:rFonts w:ascii="Arial" w:hAnsi="Arial" w:cs="Arial"/>
          <w:b w:val="0"/>
          <w:sz w:val="20"/>
          <w:szCs w:val="20"/>
        </w:rPr>
      </w:pPr>
      <w:r>
        <w:rPr>
          <w:rFonts w:ascii="Arial" w:hAnsi="Arial" w:cs="Arial"/>
          <w:b w:val="0"/>
          <w:sz w:val="20"/>
          <w:szCs w:val="20"/>
        </w:rPr>
        <w:t>Iceland</w:t>
      </w:r>
      <w:r w:rsidR="00E97BAF">
        <w:rPr>
          <w:rFonts w:ascii="Arial" w:hAnsi="Arial" w:cs="Arial"/>
          <w:b w:val="0"/>
          <w:sz w:val="20"/>
          <w:szCs w:val="20"/>
        </w:rPr>
        <w:t xml:space="preserve">. The </w:t>
      </w:r>
      <w:r w:rsidR="00287EA8">
        <w:rPr>
          <w:rFonts w:ascii="Arial" w:hAnsi="Arial" w:cs="Arial"/>
          <w:b w:val="0"/>
          <w:sz w:val="20"/>
          <w:szCs w:val="20"/>
        </w:rPr>
        <w:t>name of a land</w:t>
      </w:r>
      <w:r w:rsidR="00E71AE1">
        <w:rPr>
          <w:rFonts w:ascii="Arial" w:hAnsi="Arial" w:cs="Arial"/>
          <w:b w:val="0"/>
          <w:sz w:val="20"/>
          <w:szCs w:val="20"/>
        </w:rPr>
        <w:t xml:space="preserve"> that is covered in ice and sno</w:t>
      </w:r>
      <w:ins w:id="13" w:author="BM" w:date="2021-05-20T20:17:00Z">
        <w:r w:rsidR="00BA14B6">
          <w:rPr>
            <w:rFonts w:ascii="Arial" w:hAnsi="Arial" w:cs="Arial"/>
            <w:b w:val="0"/>
            <w:sz w:val="20"/>
            <w:szCs w:val="20"/>
          </w:rPr>
          <w:t>w</w:t>
        </w:r>
      </w:ins>
      <w:del w:id="14" w:author="BM" w:date="2021-05-20T20:17:00Z">
        <w:r w:rsidR="00E71AE1" w:rsidDel="00BA14B6">
          <w:rPr>
            <w:rFonts w:ascii="Arial" w:hAnsi="Arial" w:cs="Arial"/>
            <w:b w:val="0"/>
            <w:sz w:val="20"/>
            <w:szCs w:val="20"/>
          </w:rPr>
          <w:delText>w</w:delText>
        </w:r>
      </w:del>
      <w:r w:rsidR="00E71AE1">
        <w:rPr>
          <w:rFonts w:ascii="Arial" w:hAnsi="Arial" w:cs="Arial"/>
          <w:b w:val="0"/>
          <w:sz w:val="20"/>
          <w:szCs w:val="20"/>
        </w:rPr>
        <w:t xml:space="preserve"> </w:t>
      </w:r>
      <w:proofErr w:type="gramStart"/>
      <w:r w:rsidR="00E71AE1">
        <w:rPr>
          <w:rFonts w:ascii="Arial" w:hAnsi="Arial" w:cs="Arial"/>
          <w:b w:val="0"/>
          <w:sz w:val="20"/>
          <w:szCs w:val="20"/>
        </w:rPr>
        <w:t>…..</w:t>
      </w:r>
      <w:proofErr w:type="gramEnd"/>
      <w:r w:rsidR="00E71AE1">
        <w:rPr>
          <w:rFonts w:ascii="Arial" w:hAnsi="Arial" w:cs="Arial"/>
          <w:b w:val="0"/>
          <w:sz w:val="20"/>
          <w:szCs w:val="20"/>
        </w:rPr>
        <w:t>I</w:t>
      </w:r>
      <w:r>
        <w:rPr>
          <w:rFonts w:ascii="Arial" w:hAnsi="Arial" w:cs="Arial"/>
          <w:b w:val="0"/>
          <w:sz w:val="20"/>
          <w:szCs w:val="20"/>
        </w:rPr>
        <w:t xml:space="preserve">n our </w:t>
      </w:r>
      <w:proofErr w:type="spellStart"/>
      <w:r>
        <w:rPr>
          <w:rFonts w:ascii="Arial" w:hAnsi="Arial" w:cs="Arial"/>
          <w:b w:val="0"/>
          <w:sz w:val="20"/>
          <w:szCs w:val="20"/>
        </w:rPr>
        <w:t>programme</w:t>
      </w:r>
      <w:proofErr w:type="spellEnd"/>
      <w:r>
        <w:rPr>
          <w:rFonts w:ascii="Arial" w:hAnsi="Arial" w:cs="Arial"/>
          <w:b w:val="0"/>
          <w:sz w:val="20"/>
          <w:szCs w:val="20"/>
        </w:rPr>
        <w:t xml:space="preserve"> today we’ll be exploring this island at the top </w:t>
      </w:r>
      <w:r w:rsidR="00E71AE1">
        <w:rPr>
          <w:rFonts w:ascii="Arial" w:hAnsi="Arial" w:cs="Arial"/>
          <w:b w:val="0"/>
          <w:sz w:val="20"/>
          <w:szCs w:val="20"/>
        </w:rPr>
        <w:t xml:space="preserve">of the world, which is fast </w:t>
      </w:r>
      <w:r>
        <w:rPr>
          <w:rFonts w:ascii="Arial" w:hAnsi="Arial" w:cs="Arial"/>
          <w:b w:val="0"/>
          <w:sz w:val="20"/>
          <w:szCs w:val="20"/>
        </w:rPr>
        <w:t>becoming a popular tourist destina</w:t>
      </w:r>
      <w:r w:rsidR="00A74BC8">
        <w:rPr>
          <w:rFonts w:ascii="Arial" w:hAnsi="Arial" w:cs="Arial"/>
          <w:b w:val="0"/>
          <w:sz w:val="20"/>
          <w:szCs w:val="20"/>
        </w:rPr>
        <w:t>tion, and we’ll be suggesting places to visit and things to do.</w:t>
      </w:r>
      <w:r w:rsidR="00E71AE1">
        <w:rPr>
          <w:rFonts w:ascii="Arial" w:hAnsi="Arial" w:cs="Arial"/>
          <w:b w:val="0"/>
          <w:sz w:val="20"/>
          <w:szCs w:val="20"/>
        </w:rPr>
        <w:t xml:space="preserve">  B</w:t>
      </w:r>
      <w:r w:rsidR="00287EA8">
        <w:rPr>
          <w:rFonts w:ascii="Arial" w:hAnsi="Arial" w:cs="Arial"/>
          <w:b w:val="0"/>
          <w:sz w:val="20"/>
          <w:szCs w:val="20"/>
        </w:rPr>
        <w:t>ut i</w:t>
      </w:r>
      <w:r w:rsidR="00E71AE1">
        <w:rPr>
          <w:rFonts w:ascii="Arial" w:hAnsi="Arial" w:cs="Arial"/>
          <w:b w:val="0"/>
          <w:sz w:val="20"/>
          <w:szCs w:val="20"/>
        </w:rPr>
        <w:t>s it really the land of ice?  Well, you might be surprised to learn that Iceland is actually quite green</w:t>
      </w:r>
      <w:r w:rsidR="00A74BC8">
        <w:rPr>
          <w:rFonts w:ascii="Arial" w:hAnsi="Arial" w:cs="Arial"/>
          <w:b w:val="0"/>
          <w:sz w:val="20"/>
          <w:szCs w:val="20"/>
        </w:rPr>
        <w:t>, with only 11% of the land covered in ice. And</w:t>
      </w:r>
      <w:r w:rsidR="00E71AE1">
        <w:rPr>
          <w:rFonts w:ascii="Arial" w:hAnsi="Arial" w:cs="Arial"/>
          <w:b w:val="0"/>
          <w:sz w:val="20"/>
          <w:szCs w:val="20"/>
        </w:rPr>
        <w:t xml:space="preserve"> it is not freezing cold there all the year round!  </w:t>
      </w:r>
      <w:r w:rsidR="00A74BC8">
        <w:rPr>
          <w:rFonts w:ascii="Arial" w:hAnsi="Arial" w:cs="Arial"/>
          <w:b w:val="0"/>
          <w:sz w:val="20"/>
          <w:szCs w:val="20"/>
        </w:rPr>
        <w:t>In the</w:t>
      </w:r>
      <w:r w:rsidR="00287EA8">
        <w:rPr>
          <w:rFonts w:ascii="Arial" w:hAnsi="Arial" w:cs="Arial"/>
          <w:b w:val="0"/>
          <w:sz w:val="20"/>
          <w:szCs w:val="20"/>
        </w:rPr>
        <w:t xml:space="preserve"> </w:t>
      </w:r>
      <w:r w:rsidR="00A74BC8">
        <w:rPr>
          <w:rFonts w:ascii="Arial" w:hAnsi="Arial" w:cs="Arial"/>
          <w:b w:val="0"/>
          <w:sz w:val="20"/>
          <w:szCs w:val="20"/>
        </w:rPr>
        <w:t xml:space="preserve">south, </w:t>
      </w:r>
      <w:r w:rsidR="00E71AE1">
        <w:rPr>
          <w:rFonts w:ascii="Arial" w:hAnsi="Arial" w:cs="Arial"/>
          <w:b w:val="0"/>
          <w:sz w:val="20"/>
          <w:szCs w:val="20"/>
        </w:rPr>
        <w:t xml:space="preserve">temperatures of up to 26 degrees centigrade were recorded in July 2008.  </w:t>
      </w:r>
      <w:r w:rsidR="00287EA8">
        <w:rPr>
          <w:rFonts w:ascii="Arial" w:hAnsi="Arial" w:cs="Arial"/>
          <w:b w:val="0"/>
          <w:sz w:val="20"/>
          <w:szCs w:val="20"/>
        </w:rPr>
        <w:t xml:space="preserve">So how did the island get its name?  Well, the story </w:t>
      </w:r>
      <w:r w:rsidR="00E71AE1">
        <w:rPr>
          <w:rFonts w:ascii="Arial" w:hAnsi="Arial" w:cs="Arial"/>
          <w:b w:val="0"/>
          <w:sz w:val="20"/>
          <w:szCs w:val="20"/>
        </w:rPr>
        <w:t xml:space="preserve">goes that </w:t>
      </w:r>
      <w:r w:rsidR="00287EA8">
        <w:rPr>
          <w:rFonts w:ascii="Arial" w:hAnsi="Arial" w:cs="Arial"/>
          <w:b w:val="0"/>
          <w:sz w:val="20"/>
          <w:szCs w:val="20"/>
        </w:rPr>
        <w:t xml:space="preserve">when a group of Vikings from </w:t>
      </w:r>
      <w:r w:rsidR="006C61C3">
        <w:rPr>
          <w:rFonts w:ascii="Arial" w:hAnsi="Arial" w:cs="Arial"/>
          <w:b w:val="0"/>
          <w:sz w:val="20"/>
          <w:szCs w:val="20"/>
        </w:rPr>
        <w:t>Norway discovered</w:t>
      </w:r>
      <w:r w:rsidR="00287EA8">
        <w:rPr>
          <w:rFonts w:ascii="Arial" w:hAnsi="Arial" w:cs="Arial"/>
          <w:b w:val="0"/>
          <w:sz w:val="20"/>
          <w:szCs w:val="20"/>
        </w:rPr>
        <w:t xml:space="preserve"> Iceland in the 9</w:t>
      </w:r>
      <w:r w:rsidR="00A74BC8">
        <w:rPr>
          <w:rFonts w:ascii="Arial" w:hAnsi="Arial" w:cs="Arial"/>
          <w:b w:val="0"/>
          <w:sz w:val="20"/>
          <w:szCs w:val="20"/>
        </w:rPr>
        <w:t xml:space="preserve">th century, they were trying to get away </w:t>
      </w:r>
      <w:r w:rsidR="00287EA8">
        <w:rPr>
          <w:rFonts w:ascii="Arial" w:hAnsi="Arial" w:cs="Arial"/>
          <w:b w:val="0"/>
          <w:sz w:val="20"/>
          <w:szCs w:val="20"/>
        </w:rPr>
        <w:t>from war with another group. Finding that this new island was actuall</w:t>
      </w:r>
      <w:r w:rsidR="00A74BC8">
        <w:rPr>
          <w:rFonts w:ascii="Arial" w:hAnsi="Arial" w:cs="Arial"/>
          <w:b w:val="0"/>
          <w:sz w:val="20"/>
          <w:szCs w:val="20"/>
        </w:rPr>
        <w:t>y green enough to settle, they s</w:t>
      </w:r>
      <w:r w:rsidR="00287EA8">
        <w:rPr>
          <w:rFonts w:ascii="Arial" w:hAnsi="Arial" w:cs="Arial"/>
          <w:b w:val="0"/>
          <w:sz w:val="20"/>
          <w:szCs w:val="20"/>
        </w:rPr>
        <w:t xml:space="preserve">ent back reports that it was </w:t>
      </w:r>
      <w:r w:rsidR="00287EA8">
        <w:rPr>
          <w:rFonts w:ascii="Arial" w:hAnsi="Arial" w:cs="Arial"/>
          <w:b w:val="0"/>
          <w:sz w:val="20"/>
          <w:szCs w:val="20"/>
        </w:rPr>
        <w:lastRenderedPageBreak/>
        <w:t xml:space="preserve">completely covered in ice and therefore not somewhere </w:t>
      </w:r>
      <w:proofErr w:type="spellStart"/>
      <w:r w:rsidR="00287EA8">
        <w:rPr>
          <w:rFonts w:ascii="Arial" w:hAnsi="Arial" w:cs="Arial"/>
          <w:b w:val="0"/>
          <w:sz w:val="20"/>
          <w:szCs w:val="20"/>
        </w:rPr>
        <w:t>liveable</w:t>
      </w:r>
      <w:proofErr w:type="spellEnd"/>
      <w:r w:rsidR="00287EA8">
        <w:rPr>
          <w:rFonts w:ascii="Arial" w:hAnsi="Arial" w:cs="Arial"/>
          <w:b w:val="0"/>
          <w:sz w:val="20"/>
          <w:szCs w:val="20"/>
        </w:rPr>
        <w:t xml:space="preserve">.  They hoped in this way that </w:t>
      </w:r>
      <w:r w:rsidR="00A74BC8">
        <w:rPr>
          <w:rFonts w:ascii="Arial" w:hAnsi="Arial" w:cs="Arial"/>
          <w:b w:val="0"/>
          <w:sz w:val="20"/>
          <w:szCs w:val="20"/>
        </w:rPr>
        <w:t xml:space="preserve">others </w:t>
      </w:r>
      <w:r w:rsidR="00287EA8">
        <w:rPr>
          <w:rFonts w:ascii="Arial" w:hAnsi="Arial" w:cs="Arial"/>
          <w:b w:val="0"/>
          <w:sz w:val="20"/>
          <w:szCs w:val="20"/>
        </w:rPr>
        <w:t xml:space="preserve">would not follow them and that they </w:t>
      </w:r>
      <w:ins w:id="15" w:author="BM" w:date="2021-05-17T17:41:00Z">
        <w:r w:rsidR="006327A7">
          <w:rPr>
            <w:rFonts w:ascii="Arial" w:hAnsi="Arial" w:cs="Arial"/>
            <w:b w:val="0"/>
            <w:sz w:val="20"/>
            <w:szCs w:val="20"/>
          </w:rPr>
          <w:t>w</w:t>
        </w:r>
      </w:ins>
      <w:del w:id="16" w:author="BM" w:date="2021-05-17T17:41:00Z">
        <w:r w:rsidR="00287EA8" w:rsidDel="006327A7">
          <w:rPr>
            <w:rFonts w:ascii="Arial" w:hAnsi="Arial" w:cs="Arial"/>
            <w:b w:val="0"/>
            <w:sz w:val="20"/>
            <w:szCs w:val="20"/>
          </w:rPr>
          <w:delText>c</w:delText>
        </w:r>
      </w:del>
      <w:r w:rsidR="00287EA8">
        <w:rPr>
          <w:rFonts w:ascii="Arial" w:hAnsi="Arial" w:cs="Arial"/>
          <w:b w:val="0"/>
          <w:sz w:val="20"/>
          <w:szCs w:val="20"/>
        </w:rPr>
        <w:t xml:space="preserve">ould live in this new place in peace. </w:t>
      </w:r>
      <w:del w:id="17" w:author="BM" w:date="2021-05-17T17:40:00Z">
        <w:r w:rsidR="00287EA8" w:rsidDel="006327A7">
          <w:rPr>
            <w:rFonts w:ascii="Arial" w:hAnsi="Arial" w:cs="Arial"/>
            <w:b w:val="0"/>
            <w:sz w:val="20"/>
            <w:szCs w:val="20"/>
          </w:rPr>
          <w:delText xml:space="preserve">It’s a great story, but historians dismiss it as just that. More likely explanations are that …………  </w:delText>
        </w:r>
        <w:r w:rsidR="00287EA8" w:rsidDel="006327A7">
          <w:rPr>
            <w:rFonts w:ascii="Arial" w:hAnsi="Arial" w:cs="Arial"/>
            <w:b w:val="0"/>
            <w:i/>
            <w:sz w:val="20"/>
            <w:szCs w:val="20"/>
          </w:rPr>
          <w:delText>(fade)</w:delText>
        </w:r>
        <w:r w:rsidR="00287EA8" w:rsidDel="006327A7">
          <w:rPr>
            <w:rFonts w:ascii="Arial" w:hAnsi="Arial" w:cs="Arial"/>
            <w:b w:val="0"/>
            <w:sz w:val="20"/>
            <w:szCs w:val="20"/>
          </w:rPr>
          <w:delText xml:space="preserve"> </w:delText>
        </w:r>
      </w:del>
    </w:p>
    <w:p w14:paraId="40441065" w14:textId="77777777" w:rsidR="005B7A8D" w:rsidRPr="00981999" w:rsidRDefault="005B7A8D" w:rsidP="00E97BAF">
      <w:pPr>
        <w:pStyle w:val="a5"/>
        <w:tabs>
          <w:tab w:val="left" w:pos="90"/>
        </w:tabs>
        <w:spacing w:before="120"/>
        <w:ind w:right="41"/>
        <w:jc w:val="both"/>
        <w:rPr>
          <w:rFonts w:ascii="Arial" w:hAnsi="Arial" w:cs="Arial"/>
          <w:b w:val="0"/>
          <w:sz w:val="20"/>
          <w:szCs w:val="20"/>
        </w:rPr>
      </w:pPr>
      <w:r w:rsidRPr="00981999">
        <w:rPr>
          <w:rFonts w:ascii="Arial" w:hAnsi="Arial" w:cs="Arial"/>
          <w:bCs w:val="0"/>
          <w:sz w:val="20"/>
          <w:szCs w:val="20"/>
        </w:rPr>
        <w:t>Listen again and check your answers.</w:t>
      </w:r>
    </w:p>
    <w:p w14:paraId="0E35D8D2" w14:textId="4235ED62" w:rsidR="008F7D9F" w:rsidRPr="00981999" w:rsidRDefault="00A821E7" w:rsidP="00E97BAF">
      <w:pPr>
        <w:pStyle w:val="a5"/>
        <w:spacing w:before="240" w:after="120"/>
        <w:ind w:right="41"/>
        <w:jc w:val="center"/>
        <w:rPr>
          <w:rFonts w:ascii="Arial" w:hAnsi="Arial" w:cs="Arial"/>
          <w:b w:val="0"/>
          <w:bCs w:val="0"/>
          <w:i/>
          <w:sz w:val="20"/>
          <w:szCs w:val="20"/>
          <w:u w:val="single"/>
        </w:rPr>
      </w:pPr>
      <w:r w:rsidRPr="00981999">
        <w:rPr>
          <w:rFonts w:ascii="Arial" w:hAnsi="Arial" w:cs="Arial"/>
          <w:bCs w:val="0"/>
          <w:sz w:val="20"/>
          <w:szCs w:val="20"/>
          <w:u w:val="single"/>
        </w:rPr>
        <w:t>ACTIVITY 3</w:t>
      </w:r>
    </w:p>
    <w:p w14:paraId="42CBB9DE" w14:textId="77777777" w:rsidR="005B7A8D" w:rsidRDefault="005B7A8D" w:rsidP="00E97BAF">
      <w:pPr>
        <w:pStyle w:val="a5"/>
        <w:spacing w:after="240"/>
        <w:ind w:right="41"/>
        <w:jc w:val="both"/>
        <w:rPr>
          <w:rFonts w:ascii="Arial" w:hAnsi="Arial" w:cs="Arial"/>
          <w:sz w:val="20"/>
          <w:szCs w:val="20"/>
        </w:rPr>
      </w:pPr>
      <w:r w:rsidRPr="00981999">
        <w:rPr>
          <w:rFonts w:ascii="Arial" w:hAnsi="Arial" w:cs="Arial"/>
          <w:sz w:val="20"/>
          <w:szCs w:val="20"/>
        </w:rPr>
        <w:t>Read items 8a-10a, listen and choose the best answer (A, B, or C) for each item.</w:t>
      </w:r>
    </w:p>
    <w:p w14:paraId="1CA661BA" w14:textId="77777777" w:rsidR="000405BA" w:rsidRDefault="005154DB" w:rsidP="00E97BAF">
      <w:pPr>
        <w:pStyle w:val="a5"/>
        <w:ind w:left="567" w:right="41" w:hanging="567"/>
        <w:jc w:val="both"/>
        <w:rPr>
          <w:rFonts w:ascii="Arial" w:hAnsi="Arial" w:cs="Arial"/>
          <w:b w:val="0"/>
          <w:sz w:val="20"/>
          <w:szCs w:val="20"/>
        </w:rPr>
      </w:pPr>
      <w:r>
        <w:rPr>
          <w:rFonts w:ascii="Arial" w:hAnsi="Arial" w:cs="Arial"/>
          <w:b w:val="0"/>
          <w:sz w:val="20"/>
          <w:szCs w:val="20"/>
        </w:rPr>
        <w:t>8</w:t>
      </w:r>
      <w:r w:rsidR="000405BA">
        <w:rPr>
          <w:rFonts w:ascii="Arial" w:hAnsi="Arial" w:cs="Arial"/>
          <w:b w:val="0"/>
          <w:sz w:val="20"/>
          <w:szCs w:val="20"/>
        </w:rPr>
        <w:t>a.</w:t>
      </w:r>
      <w:r w:rsidR="000405BA">
        <w:rPr>
          <w:rFonts w:ascii="Arial" w:hAnsi="Arial" w:cs="Arial"/>
          <w:b w:val="0"/>
          <w:sz w:val="20"/>
          <w:szCs w:val="20"/>
        </w:rPr>
        <w:tab/>
      </w:r>
      <w:r w:rsidR="00A22265">
        <w:rPr>
          <w:rFonts w:ascii="Arial" w:hAnsi="Arial" w:cs="Arial"/>
          <w:b w:val="0"/>
          <w:sz w:val="20"/>
          <w:szCs w:val="20"/>
        </w:rPr>
        <w:t xml:space="preserve">Would the driver of the car, registration BYA 3341 please go immediately to the Denton St entrance, </w:t>
      </w:r>
      <w:r w:rsidR="006C61C3">
        <w:rPr>
          <w:rFonts w:ascii="Arial" w:hAnsi="Arial" w:cs="Arial"/>
          <w:b w:val="0"/>
          <w:sz w:val="20"/>
          <w:szCs w:val="20"/>
        </w:rPr>
        <w:t xml:space="preserve">to move their car, as it </w:t>
      </w:r>
      <w:r w:rsidR="00A22265">
        <w:rPr>
          <w:rFonts w:ascii="Arial" w:hAnsi="Arial" w:cs="Arial"/>
          <w:b w:val="0"/>
          <w:sz w:val="20"/>
          <w:szCs w:val="20"/>
        </w:rPr>
        <w:t>is blocking access from the street.</w:t>
      </w:r>
    </w:p>
    <w:p w14:paraId="35FFDB83" w14:textId="77777777" w:rsidR="005154DB" w:rsidRDefault="005154DB" w:rsidP="00E97BAF">
      <w:pPr>
        <w:pStyle w:val="a5"/>
        <w:ind w:left="567" w:right="41" w:hanging="567"/>
        <w:jc w:val="both"/>
        <w:rPr>
          <w:rFonts w:ascii="Arial" w:hAnsi="Arial" w:cs="Arial"/>
          <w:b w:val="0"/>
          <w:sz w:val="20"/>
          <w:szCs w:val="20"/>
        </w:rPr>
      </w:pPr>
    </w:p>
    <w:p w14:paraId="3394FA3F" w14:textId="77777777" w:rsidR="005154DB" w:rsidRDefault="005154DB" w:rsidP="00E97BAF">
      <w:pPr>
        <w:pStyle w:val="a5"/>
        <w:ind w:left="567" w:right="41" w:hanging="567"/>
        <w:jc w:val="both"/>
        <w:rPr>
          <w:rFonts w:ascii="Arial" w:hAnsi="Arial" w:cs="Arial"/>
          <w:b w:val="0"/>
          <w:sz w:val="20"/>
          <w:szCs w:val="20"/>
        </w:rPr>
      </w:pPr>
      <w:r>
        <w:rPr>
          <w:rFonts w:ascii="Arial" w:hAnsi="Arial" w:cs="Arial"/>
          <w:b w:val="0"/>
          <w:sz w:val="20"/>
          <w:szCs w:val="20"/>
        </w:rPr>
        <w:t>9</w:t>
      </w:r>
      <w:r w:rsidR="000405BA">
        <w:rPr>
          <w:rFonts w:ascii="Arial" w:hAnsi="Arial" w:cs="Arial"/>
          <w:b w:val="0"/>
          <w:sz w:val="20"/>
          <w:szCs w:val="20"/>
        </w:rPr>
        <w:t>a.</w:t>
      </w:r>
      <w:r w:rsidR="000405BA">
        <w:rPr>
          <w:rFonts w:ascii="Arial" w:hAnsi="Arial" w:cs="Arial"/>
          <w:b w:val="0"/>
          <w:sz w:val="20"/>
          <w:szCs w:val="20"/>
        </w:rPr>
        <w:tab/>
      </w:r>
      <w:r w:rsidR="00A22265">
        <w:rPr>
          <w:rFonts w:ascii="Arial" w:hAnsi="Arial" w:cs="Arial"/>
          <w:b w:val="0"/>
          <w:sz w:val="20"/>
          <w:szCs w:val="20"/>
        </w:rPr>
        <w:t xml:space="preserve">All customers are reminded not to </w:t>
      </w:r>
      <w:r w:rsidR="00F66C58">
        <w:rPr>
          <w:rFonts w:ascii="Arial" w:hAnsi="Arial" w:cs="Arial"/>
          <w:b w:val="0"/>
          <w:sz w:val="20"/>
          <w:szCs w:val="20"/>
        </w:rPr>
        <w:t xml:space="preserve">leave their bags unattended and to be aware that </w:t>
      </w:r>
      <w:r w:rsidR="00D94DAD">
        <w:rPr>
          <w:rFonts w:ascii="Arial" w:hAnsi="Arial" w:cs="Arial"/>
          <w:b w:val="0"/>
          <w:sz w:val="20"/>
          <w:szCs w:val="20"/>
        </w:rPr>
        <w:t xml:space="preserve">thieves and </w:t>
      </w:r>
      <w:r w:rsidR="00F66C58">
        <w:rPr>
          <w:rFonts w:ascii="Arial" w:hAnsi="Arial" w:cs="Arial"/>
          <w:b w:val="0"/>
          <w:sz w:val="20"/>
          <w:szCs w:val="20"/>
        </w:rPr>
        <w:t>shoplifters operate in the store.</w:t>
      </w:r>
    </w:p>
    <w:p w14:paraId="75510B90" w14:textId="77777777" w:rsidR="00F66C58" w:rsidRDefault="00F66C58" w:rsidP="00E97BAF">
      <w:pPr>
        <w:pStyle w:val="a5"/>
        <w:ind w:left="567" w:right="41" w:hanging="567"/>
        <w:jc w:val="both"/>
        <w:rPr>
          <w:rFonts w:ascii="Arial" w:hAnsi="Arial" w:cs="Arial"/>
          <w:b w:val="0"/>
          <w:sz w:val="20"/>
          <w:szCs w:val="20"/>
        </w:rPr>
      </w:pPr>
    </w:p>
    <w:p w14:paraId="41359ADC" w14:textId="7CD4E60B" w:rsidR="005154DB" w:rsidRDefault="0011692F" w:rsidP="00E97BAF">
      <w:pPr>
        <w:pStyle w:val="a5"/>
        <w:ind w:left="567" w:right="41" w:hanging="567"/>
        <w:jc w:val="both"/>
        <w:rPr>
          <w:rFonts w:ascii="Arial" w:hAnsi="Arial" w:cs="Arial"/>
          <w:b w:val="0"/>
          <w:sz w:val="20"/>
          <w:szCs w:val="20"/>
        </w:rPr>
      </w:pPr>
      <w:r>
        <w:rPr>
          <w:rFonts w:ascii="Arial" w:hAnsi="Arial" w:cs="Arial"/>
          <w:b w:val="0"/>
          <w:sz w:val="20"/>
          <w:szCs w:val="20"/>
        </w:rPr>
        <w:t xml:space="preserve">10a.   </w:t>
      </w:r>
      <w:r w:rsidR="00F66C58">
        <w:rPr>
          <w:rFonts w:ascii="Arial" w:hAnsi="Arial" w:cs="Arial"/>
          <w:b w:val="0"/>
          <w:sz w:val="20"/>
          <w:szCs w:val="20"/>
        </w:rPr>
        <w:t xml:space="preserve">Today’s offer in our </w:t>
      </w:r>
      <w:r w:rsidR="005F4CA1">
        <w:rPr>
          <w:rFonts w:ascii="Arial" w:hAnsi="Arial" w:cs="Arial"/>
          <w:b w:val="0"/>
          <w:sz w:val="20"/>
          <w:szCs w:val="20"/>
        </w:rPr>
        <w:t>City Vista</w:t>
      </w:r>
      <w:r w:rsidR="00F66C58">
        <w:rPr>
          <w:rFonts w:ascii="Arial" w:hAnsi="Arial" w:cs="Arial"/>
          <w:b w:val="0"/>
          <w:sz w:val="20"/>
          <w:szCs w:val="20"/>
        </w:rPr>
        <w:t xml:space="preserve"> on the 3</w:t>
      </w:r>
      <w:r w:rsidR="00F66C58" w:rsidRPr="00F66C58">
        <w:rPr>
          <w:rFonts w:ascii="Arial" w:hAnsi="Arial" w:cs="Arial"/>
          <w:b w:val="0"/>
          <w:sz w:val="20"/>
          <w:szCs w:val="20"/>
          <w:vertAlign w:val="superscript"/>
        </w:rPr>
        <w:t>rd</w:t>
      </w:r>
      <w:r w:rsidR="00F66C58">
        <w:rPr>
          <w:rFonts w:ascii="Arial" w:hAnsi="Arial" w:cs="Arial"/>
          <w:b w:val="0"/>
          <w:sz w:val="20"/>
          <w:szCs w:val="20"/>
        </w:rPr>
        <w:t xml:space="preserve"> floor is a lunch deal of £6.50, which includes a main course,</w:t>
      </w:r>
      <w:r w:rsidR="00B96B8D">
        <w:rPr>
          <w:rFonts w:ascii="Arial" w:hAnsi="Arial" w:cs="Arial"/>
          <w:b w:val="0"/>
          <w:sz w:val="20"/>
          <w:szCs w:val="20"/>
        </w:rPr>
        <w:t xml:space="preserve"> </w:t>
      </w:r>
      <w:r w:rsidR="00F66C58">
        <w:rPr>
          <w:rFonts w:ascii="Arial" w:hAnsi="Arial" w:cs="Arial"/>
          <w:b w:val="0"/>
          <w:sz w:val="20"/>
          <w:szCs w:val="20"/>
        </w:rPr>
        <w:t xml:space="preserve">salad and tea or coffee. </w:t>
      </w:r>
      <w:r w:rsidR="00B96B8D">
        <w:rPr>
          <w:rFonts w:ascii="Arial" w:hAnsi="Arial" w:cs="Arial"/>
          <w:b w:val="0"/>
          <w:sz w:val="20"/>
          <w:szCs w:val="20"/>
        </w:rPr>
        <w:t xml:space="preserve"> </w:t>
      </w:r>
    </w:p>
    <w:p w14:paraId="4082B407" w14:textId="77777777" w:rsidR="005B7A8D" w:rsidRPr="00981999" w:rsidRDefault="005B7A8D" w:rsidP="00E97BAF">
      <w:pPr>
        <w:pStyle w:val="a6"/>
        <w:tabs>
          <w:tab w:val="clear" w:pos="4153"/>
          <w:tab w:val="clear" w:pos="8306"/>
        </w:tabs>
        <w:spacing w:before="240" w:after="120"/>
        <w:ind w:right="41"/>
        <w:jc w:val="both"/>
        <w:rPr>
          <w:rFonts w:ascii="Arial" w:hAnsi="Arial" w:cs="Arial"/>
          <w:b/>
          <w:sz w:val="20"/>
          <w:szCs w:val="20"/>
        </w:rPr>
      </w:pPr>
      <w:r w:rsidRPr="00981999">
        <w:rPr>
          <w:rFonts w:ascii="Arial" w:hAnsi="Arial" w:cs="Arial"/>
          <w:b/>
          <w:sz w:val="20"/>
          <w:szCs w:val="20"/>
        </w:rPr>
        <w:t>Listen again and check your answers.</w:t>
      </w:r>
    </w:p>
    <w:p w14:paraId="71413CAB" w14:textId="6C50AE03" w:rsidR="009672AB" w:rsidRDefault="00A821E7">
      <w:pPr>
        <w:pStyle w:val="a5"/>
        <w:spacing w:before="240" w:after="120"/>
        <w:ind w:left="720" w:right="41" w:hanging="720"/>
        <w:jc w:val="center"/>
        <w:rPr>
          <w:rFonts w:ascii="Arial" w:hAnsi="Arial" w:cs="Arial"/>
          <w:bCs w:val="0"/>
          <w:sz w:val="20"/>
          <w:szCs w:val="20"/>
          <w:u w:val="single"/>
        </w:rPr>
        <w:pPrChange w:id="18" w:author="BM" w:date="2021-05-17T17:41:00Z">
          <w:pPr>
            <w:pStyle w:val="a5"/>
            <w:spacing w:before="240" w:after="120"/>
            <w:ind w:left="720" w:right="41" w:hanging="720"/>
            <w:jc w:val="both"/>
          </w:pPr>
        </w:pPrChange>
      </w:pPr>
      <w:r w:rsidRPr="00981999">
        <w:rPr>
          <w:rFonts w:ascii="Arial" w:hAnsi="Arial" w:cs="Arial"/>
          <w:bCs w:val="0"/>
          <w:sz w:val="20"/>
          <w:szCs w:val="20"/>
          <w:u w:val="single"/>
        </w:rPr>
        <w:t>ACTIVITY 4</w:t>
      </w:r>
    </w:p>
    <w:p w14:paraId="6EC15AF0" w14:textId="77777777" w:rsidR="005B7A8D" w:rsidRDefault="005B7A8D" w:rsidP="00E97BAF">
      <w:pPr>
        <w:pStyle w:val="a5"/>
        <w:spacing w:after="240"/>
        <w:ind w:right="41"/>
        <w:jc w:val="both"/>
        <w:rPr>
          <w:rFonts w:ascii="Arial" w:hAnsi="Arial" w:cs="Arial"/>
          <w:sz w:val="20"/>
          <w:szCs w:val="20"/>
        </w:rPr>
      </w:pPr>
      <w:r w:rsidRPr="00981999">
        <w:rPr>
          <w:rFonts w:ascii="Arial" w:hAnsi="Arial" w:cs="Arial"/>
          <w:sz w:val="20"/>
          <w:szCs w:val="20"/>
        </w:rPr>
        <w:t>Read items 11a-15a, listen and choose the best answer (A, B, or C) for each item.</w:t>
      </w:r>
    </w:p>
    <w:p w14:paraId="253B0DD7" w14:textId="77777777" w:rsidR="00BA14B6" w:rsidRDefault="00BA14B6" w:rsidP="00E97BAF">
      <w:pPr>
        <w:pStyle w:val="a5"/>
        <w:tabs>
          <w:tab w:val="left" w:pos="90"/>
        </w:tabs>
        <w:spacing w:before="120"/>
        <w:ind w:right="41"/>
        <w:jc w:val="both"/>
        <w:rPr>
          <w:ins w:id="19" w:author="BM" w:date="2021-05-20T20:20:00Z"/>
          <w:rFonts w:ascii="Arial" w:hAnsi="Arial" w:cs="Arial"/>
          <w:b w:val="0"/>
          <w:bCs w:val="0"/>
          <w:sz w:val="20"/>
          <w:szCs w:val="20"/>
        </w:rPr>
      </w:pPr>
      <w:ins w:id="20" w:author="BM" w:date="2021-05-20T20:19:00Z">
        <w:r w:rsidRPr="00BA14B6">
          <w:rPr>
            <w:rFonts w:ascii="Arial" w:hAnsi="Arial" w:cs="Arial"/>
            <w:sz w:val="20"/>
            <w:szCs w:val="20"/>
            <w:rPrChange w:id="21" w:author="BM" w:date="2021-05-20T20:19:00Z">
              <w:rPr>
                <w:rFonts w:ascii="Arial" w:hAnsi="Arial" w:cs="Arial"/>
                <w:b w:val="0"/>
                <w:bCs w:val="0"/>
                <w:sz w:val="20"/>
                <w:szCs w:val="20"/>
              </w:rPr>
            </w:rPrChange>
          </w:rPr>
          <w:t>Speaker 1:</w:t>
        </w:r>
        <w:r>
          <w:rPr>
            <w:rFonts w:ascii="Arial" w:hAnsi="Arial" w:cs="Arial"/>
            <w:b w:val="0"/>
            <w:bCs w:val="0"/>
            <w:sz w:val="20"/>
            <w:szCs w:val="20"/>
          </w:rPr>
          <w:t xml:space="preserve"> </w:t>
        </w:r>
      </w:ins>
      <w:proofErr w:type="gramStart"/>
      <w:r w:rsidR="005558BD">
        <w:rPr>
          <w:rFonts w:ascii="Arial" w:hAnsi="Arial" w:cs="Arial"/>
          <w:b w:val="0"/>
          <w:bCs w:val="0"/>
          <w:sz w:val="20"/>
          <w:szCs w:val="20"/>
        </w:rPr>
        <w:t>So</w:t>
      </w:r>
      <w:proofErr w:type="gramEnd"/>
      <w:r w:rsidR="005558BD">
        <w:rPr>
          <w:rFonts w:ascii="Arial" w:hAnsi="Arial" w:cs="Arial"/>
          <w:b w:val="0"/>
          <w:bCs w:val="0"/>
          <w:sz w:val="20"/>
          <w:szCs w:val="20"/>
        </w:rPr>
        <w:t xml:space="preserve"> you mentioned that you used to go camping, and I’m afraid that I </w:t>
      </w:r>
      <w:r w:rsidR="000067FB">
        <w:rPr>
          <w:rFonts w:ascii="Arial" w:hAnsi="Arial" w:cs="Arial"/>
          <w:b w:val="0"/>
          <w:bCs w:val="0"/>
          <w:sz w:val="20"/>
          <w:szCs w:val="20"/>
        </w:rPr>
        <w:t>had no</w:t>
      </w:r>
      <w:r w:rsidR="005558BD">
        <w:rPr>
          <w:rFonts w:ascii="Arial" w:hAnsi="Arial" w:cs="Arial"/>
          <w:b w:val="0"/>
          <w:bCs w:val="0"/>
          <w:sz w:val="20"/>
          <w:szCs w:val="20"/>
        </w:rPr>
        <w:t xml:space="preserve"> experience of camping when I was growing up.  But when I was about 18 years old, I decided to go to France with a friend and in the beginning we stayed at cheap hotels, and after a bit money was becoming a little tight and so we decided to go to a camp site.  And the camp site had a list of how much everything cost outside, and it said for one tent it would be this amount and for two tents this amount</w:t>
      </w:r>
      <w:r w:rsidR="008F5C81">
        <w:rPr>
          <w:rFonts w:ascii="Arial" w:hAnsi="Arial" w:cs="Arial"/>
          <w:b w:val="0"/>
          <w:bCs w:val="0"/>
          <w:sz w:val="20"/>
          <w:szCs w:val="20"/>
        </w:rPr>
        <w:t>,</w:t>
      </w:r>
      <w:r w:rsidR="005558BD">
        <w:rPr>
          <w:rFonts w:ascii="Arial" w:hAnsi="Arial" w:cs="Arial"/>
          <w:b w:val="0"/>
          <w:bCs w:val="0"/>
          <w:sz w:val="20"/>
          <w:szCs w:val="20"/>
        </w:rPr>
        <w:t xml:space="preserve"> etc</w:t>
      </w:r>
      <w:r w:rsidR="008F5C81">
        <w:rPr>
          <w:rFonts w:ascii="Arial" w:hAnsi="Arial" w:cs="Arial"/>
          <w:b w:val="0"/>
          <w:bCs w:val="0"/>
          <w:sz w:val="20"/>
          <w:szCs w:val="20"/>
        </w:rPr>
        <w:t>.,</w:t>
      </w:r>
      <w:r w:rsidR="005558BD">
        <w:rPr>
          <w:rFonts w:ascii="Arial" w:hAnsi="Arial" w:cs="Arial"/>
          <w:b w:val="0"/>
          <w:bCs w:val="0"/>
          <w:sz w:val="20"/>
          <w:szCs w:val="20"/>
        </w:rPr>
        <w:t xml:space="preserve"> so we said oh that’s great.  So we went in and we paid this small amount for this tent and they said go to plot number 56 so off we go to plot number 56 and we look and there’s just a piece of bare earth.  And we were so stupid we hadn’t realized that a camp site is not like a hotel where the tent is actually waiting for you to go and sleep there.  </w:t>
      </w:r>
    </w:p>
    <w:p w14:paraId="5DA03F27" w14:textId="77777777" w:rsidR="00BA14B6" w:rsidRDefault="00BA14B6" w:rsidP="00E97BAF">
      <w:pPr>
        <w:pStyle w:val="a5"/>
        <w:tabs>
          <w:tab w:val="left" w:pos="90"/>
        </w:tabs>
        <w:spacing w:before="120"/>
        <w:ind w:right="41"/>
        <w:jc w:val="both"/>
        <w:rPr>
          <w:ins w:id="22" w:author="BM" w:date="2021-05-20T20:21:00Z"/>
          <w:rFonts w:ascii="Arial" w:hAnsi="Arial" w:cs="Arial"/>
          <w:b w:val="0"/>
          <w:bCs w:val="0"/>
          <w:sz w:val="20"/>
          <w:szCs w:val="20"/>
        </w:rPr>
      </w:pPr>
      <w:ins w:id="23" w:author="BM" w:date="2021-05-20T20:21:00Z">
        <w:r w:rsidRPr="00BA14B6">
          <w:rPr>
            <w:rFonts w:ascii="Arial" w:hAnsi="Arial" w:cs="Arial"/>
            <w:sz w:val="20"/>
            <w:szCs w:val="20"/>
            <w:rPrChange w:id="24" w:author="BM" w:date="2021-05-20T20:21:00Z">
              <w:rPr>
                <w:rFonts w:ascii="Arial" w:hAnsi="Arial" w:cs="Arial"/>
                <w:b w:val="0"/>
                <w:bCs w:val="0"/>
                <w:sz w:val="20"/>
                <w:szCs w:val="20"/>
              </w:rPr>
            </w:rPrChange>
          </w:rPr>
          <w:t>Speaker 2:</w:t>
        </w:r>
        <w:r>
          <w:rPr>
            <w:rFonts w:ascii="Arial" w:hAnsi="Arial" w:cs="Arial"/>
            <w:b w:val="0"/>
            <w:bCs w:val="0"/>
            <w:sz w:val="20"/>
            <w:szCs w:val="20"/>
          </w:rPr>
          <w:t xml:space="preserve"> You need a tent</w:t>
        </w:r>
      </w:ins>
    </w:p>
    <w:p w14:paraId="0ACA9BE8" w14:textId="511CC274" w:rsidR="005558BD" w:rsidRDefault="00BA14B6" w:rsidP="00E97BAF">
      <w:pPr>
        <w:pStyle w:val="a5"/>
        <w:tabs>
          <w:tab w:val="left" w:pos="90"/>
        </w:tabs>
        <w:spacing w:before="120"/>
        <w:ind w:right="41"/>
        <w:jc w:val="both"/>
        <w:rPr>
          <w:rFonts w:ascii="Arial" w:hAnsi="Arial" w:cs="Arial"/>
          <w:b w:val="0"/>
          <w:bCs w:val="0"/>
          <w:i/>
          <w:sz w:val="20"/>
          <w:szCs w:val="20"/>
        </w:rPr>
      </w:pPr>
      <w:ins w:id="25" w:author="BM" w:date="2021-05-20T20:21:00Z">
        <w:r w:rsidRPr="00BA14B6">
          <w:rPr>
            <w:rFonts w:ascii="Arial" w:hAnsi="Arial" w:cs="Arial"/>
            <w:sz w:val="20"/>
            <w:szCs w:val="20"/>
            <w:rPrChange w:id="26" w:author="BM" w:date="2021-05-20T20:21:00Z">
              <w:rPr>
                <w:rFonts w:ascii="Arial" w:hAnsi="Arial" w:cs="Arial"/>
                <w:b w:val="0"/>
                <w:bCs w:val="0"/>
                <w:sz w:val="20"/>
                <w:szCs w:val="20"/>
              </w:rPr>
            </w:rPrChange>
          </w:rPr>
          <w:t>Speaker 1:</w:t>
        </w:r>
        <w:r>
          <w:rPr>
            <w:rFonts w:ascii="Arial" w:hAnsi="Arial" w:cs="Arial"/>
            <w:b w:val="0"/>
            <w:bCs w:val="0"/>
            <w:sz w:val="20"/>
            <w:szCs w:val="20"/>
          </w:rPr>
          <w:t xml:space="preserve"> </w:t>
        </w:r>
      </w:ins>
      <w:r w:rsidR="005558BD">
        <w:rPr>
          <w:rFonts w:ascii="Arial" w:hAnsi="Arial" w:cs="Arial"/>
          <w:b w:val="0"/>
          <w:bCs w:val="0"/>
          <w:sz w:val="20"/>
          <w:szCs w:val="20"/>
        </w:rPr>
        <w:t xml:space="preserve">You do actually need a tent.  </w:t>
      </w:r>
    </w:p>
    <w:p w14:paraId="19CBCA5B" w14:textId="33A2F388" w:rsidR="005558BD" w:rsidRDefault="00BA14B6" w:rsidP="00E97BAF">
      <w:pPr>
        <w:pStyle w:val="a5"/>
        <w:tabs>
          <w:tab w:val="left" w:pos="90"/>
        </w:tabs>
        <w:spacing w:before="120"/>
        <w:ind w:right="41"/>
        <w:jc w:val="both"/>
        <w:rPr>
          <w:rFonts w:ascii="Arial" w:hAnsi="Arial" w:cs="Arial"/>
          <w:b w:val="0"/>
          <w:bCs w:val="0"/>
          <w:sz w:val="20"/>
          <w:szCs w:val="20"/>
        </w:rPr>
      </w:pPr>
      <w:ins w:id="27" w:author="BM" w:date="2021-05-20T20:19:00Z">
        <w:r w:rsidRPr="00BA14B6">
          <w:rPr>
            <w:rFonts w:ascii="Arial" w:hAnsi="Arial" w:cs="Arial"/>
            <w:sz w:val="20"/>
            <w:szCs w:val="20"/>
            <w:rPrChange w:id="28" w:author="BM" w:date="2021-05-20T20:19:00Z">
              <w:rPr>
                <w:rFonts w:ascii="Arial" w:hAnsi="Arial" w:cs="Arial"/>
                <w:b w:val="0"/>
                <w:bCs w:val="0"/>
                <w:sz w:val="20"/>
                <w:szCs w:val="20"/>
              </w:rPr>
            </w:rPrChange>
          </w:rPr>
          <w:t>Speaker 2</w:t>
        </w:r>
        <w:r w:rsidRPr="00BA14B6">
          <w:rPr>
            <w:rFonts w:ascii="Arial" w:hAnsi="Arial" w:cs="Arial"/>
            <w:sz w:val="20"/>
            <w:szCs w:val="20"/>
            <w:lang w:val="en-GB"/>
            <w:rPrChange w:id="29" w:author="BM" w:date="2021-05-20T20:19:00Z">
              <w:rPr>
                <w:rFonts w:ascii="Arial" w:hAnsi="Arial" w:cs="Arial"/>
                <w:b w:val="0"/>
                <w:bCs w:val="0"/>
                <w:sz w:val="20"/>
                <w:szCs w:val="20"/>
                <w:lang w:val="en-GB"/>
              </w:rPr>
            </w:rPrChange>
          </w:rPr>
          <w:t>:</w:t>
        </w:r>
        <w:r>
          <w:rPr>
            <w:rFonts w:ascii="Arial" w:hAnsi="Arial" w:cs="Arial"/>
            <w:b w:val="0"/>
            <w:bCs w:val="0"/>
            <w:sz w:val="20"/>
            <w:szCs w:val="20"/>
            <w:lang w:val="en-GB"/>
          </w:rPr>
          <w:t xml:space="preserve"> </w:t>
        </w:r>
      </w:ins>
      <w:proofErr w:type="gramStart"/>
      <w:r w:rsidR="005558BD">
        <w:rPr>
          <w:rFonts w:ascii="Arial" w:hAnsi="Arial" w:cs="Arial"/>
          <w:b w:val="0"/>
          <w:bCs w:val="0"/>
          <w:sz w:val="20"/>
          <w:szCs w:val="20"/>
        </w:rPr>
        <w:t>So</w:t>
      </w:r>
      <w:proofErr w:type="gramEnd"/>
      <w:r w:rsidR="005558BD">
        <w:rPr>
          <w:rFonts w:ascii="Arial" w:hAnsi="Arial" w:cs="Arial"/>
          <w:b w:val="0"/>
          <w:bCs w:val="0"/>
          <w:sz w:val="20"/>
          <w:szCs w:val="20"/>
        </w:rPr>
        <w:t xml:space="preserve"> what did you do?</w:t>
      </w:r>
    </w:p>
    <w:p w14:paraId="3A1ECBF1" w14:textId="76CD23B7" w:rsidR="005558BD" w:rsidRPr="005558BD" w:rsidRDefault="00BA14B6" w:rsidP="00E97BAF">
      <w:pPr>
        <w:pStyle w:val="a5"/>
        <w:tabs>
          <w:tab w:val="left" w:pos="90"/>
        </w:tabs>
        <w:spacing w:before="120"/>
        <w:ind w:right="41"/>
        <w:jc w:val="both"/>
        <w:rPr>
          <w:rFonts w:ascii="Arial" w:hAnsi="Arial" w:cs="Arial"/>
          <w:b w:val="0"/>
          <w:bCs w:val="0"/>
          <w:sz w:val="20"/>
          <w:szCs w:val="20"/>
        </w:rPr>
      </w:pPr>
      <w:ins w:id="30" w:author="BM" w:date="2021-05-20T20:19:00Z">
        <w:r w:rsidRPr="00BA14B6">
          <w:rPr>
            <w:rFonts w:ascii="Arial" w:hAnsi="Arial" w:cs="Arial"/>
            <w:sz w:val="20"/>
            <w:szCs w:val="20"/>
            <w:rPrChange w:id="31" w:author="BM" w:date="2021-05-20T20:19:00Z">
              <w:rPr>
                <w:rFonts w:ascii="Arial" w:hAnsi="Arial" w:cs="Arial"/>
                <w:b w:val="0"/>
                <w:bCs w:val="0"/>
                <w:sz w:val="20"/>
                <w:szCs w:val="20"/>
              </w:rPr>
            </w:rPrChange>
          </w:rPr>
          <w:t>Speaker 1:</w:t>
        </w:r>
        <w:r>
          <w:rPr>
            <w:rFonts w:ascii="Arial" w:hAnsi="Arial" w:cs="Arial"/>
            <w:b w:val="0"/>
            <w:bCs w:val="0"/>
            <w:sz w:val="20"/>
            <w:szCs w:val="20"/>
          </w:rPr>
          <w:t xml:space="preserve"> </w:t>
        </w:r>
      </w:ins>
      <w:r w:rsidR="005558BD">
        <w:rPr>
          <w:rFonts w:ascii="Arial" w:hAnsi="Arial" w:cs="Arial"/>
          <w:b w:val="0"/>
          <w:bCs w:val="0"/>
          <w:sz w:val="20"/>
          <w:szCs w:val="20"/>
        </w:rPr>
        <w:t>We actually just lay on this bare piece of earth and went to sleep on a piece of ground, which we could have had for free outside the campsite.</w:t>
      </w:r>
    </w:p>
    <w:p w14:paraId="4A82AFF2" w14:textId="77777777" w:rsidR="005B7A8D" w:rsidRDefault="005B7A8D" w:rsidP="00E97BAF">
      <w:pPr>
        <w:pStyle w:val="a5"/>
        <w:tabs>
          <w:tab w:val="left" w:pos="90"/>
        </w:tabs>
        <w:spacing w:before="120"/>
        <w:ind w:right="41"/>
        <w:jc w:val="both"/>
        <w:rPr>
          <w:rFonts w:ascii="Arial" w:hAnsi="Arial" w:cs="Arial"/>
          <w:bCs w:val="0"/>
          <w:sz w:val="20"/>
          <w:szCs w:val="20"/>
        </w:rPr>
      </w:pPr>
      <w:r w:rsidRPr="00981999">
        <w:rPr>
          <w:rFonts w:ascii="Arial" w:hAnsi="Arial" w:cs="Arial"/>
          <w:bCs w:val="0"/>
          <w:sz w:val="20"/>
          <w:szCs w:val="20"/>
        </w:rPr>
        <w:t>Listen again and check your answers.</w:t>
      </w:r>
    </w:p>
    <w:p w14:paraId="12A4B720" w14:textId="77777777" w:rsidR="00A821E7" w:rsidRPr="00981999" w:rsidRDefault="00A821E7" w:rsidP="00E97BAF">
      <w:pPr>
        <w:widowControl w:val="0"/>
        <w:autoSpaceDE w:val="0"/>
        <w:autoSpaceDN w:val="0"/>
        <w:adjustRightInd w:val="0"/>
        <w:spacing w:before="360" w:after="120"/>
        <w:ind w:right="261"/>
        <w:jc w:val="center"/>
        <w:rPr>
          <w:rFonts w:ascii="Arial" w:hAnsi="Arial" w:cs="Arial"/>
          <w:sz w:val="20"/>
          <w:szCs w:val="20"/>
          <w:lang w:val="en-US"/>
        </w:rPr>
      </w:pPr>
      <w:r w:rsidRPr="00981999">
        <w:rPr>
          <w:rFonts w:ascii="Arial" w:hAnsi="Arial" w:cs="Arial"/>
          <w:b/>
          <w:bCs/>
          <w:sz w:val="20"/>
          <w:szCs w:val="20"/>
          <w:lang w:val="en-US"/>
        </w:rPr>
        <w:t>PART B - SHORT ANSWERS</w:t>
      </w:r>
    </w:p>
    <w:p w14:paraId="541202CB" w14:textId="77777777" w:rsidR="00A821E7" w:rsidRPr="00EA6C74" w:rsidRDefault="00222FF3" w:rsidP="00E97BAF">
      <w:pPr>
        <w:widowControl w:val="0"/>
        <w:tabs>
          <w:tab w:val="left" w:pos="3920"/>
          <w:tab w:val="center" w:pos="4118"/>
          <w:tab w:val="left" w:pos="7200"/>
          <w:tab w:val="left" w:pos="8800"/>
        </w:tabs>
        <w:autoSpaceDE w:val="0"/>
        <w:autoSpaceDN w:val="0"/>
        <w:adjustRightInd w:val="0"/>
        <w:spacing w:before="240" w:after="120"/>
        <w:ind w:right="26"/>
        <w:jc w:val="center"/>
        <w:rPr>
          <w:rFonts w:ascii="Arial" w:hAnsi="Arial" w:cs="Arial"/>
          <w:b/>
          <w:bCs/>
          <w:sz w:val="20"/>
          <w:szCs w:val="20"/>
          <w:lang w:val="en-US"/>
        </w:rPr>
      </w:pPr>
      <w:r w:rsidRPr="00EA6C74">
        <w:rPr>
          <w:rFonts w:ascii="Arial" w:hAnsi="Arial" w:cs="Arial"/>
          <w:b/>
          <w:bCs/>
          <w:sz w:val="20"/>
          <w:szCs w:val="20"/>
          <w:lang w:val="en-US"/>
        </w:rPr>
        <w:t>ACTIVITY 1</w:t>
      </w:r>
    </w:p>
    <w:p w14:paraId="5201FA1D" w14:textId="77777777" w:rsidR="00A821E7" w:rsidRPr="00981999" w:rsidRDefault="00A821E7" w:rsidP="00E97BAF">
      <w:pPr>
        <w:widowControl w:val="0"/>
        <w:tabs>
          <w:tab w:val="left" w:pos="3920"/>
          <w:tab w:val="left" w:pos="8800"/>
        </w:tabs>
        <w:autoSpaceDE w:val="0"/>
        <w:autoSpaceDN w:val="0"/>
        <w:adjustRightInd w:val="0"/>
        <w:spacing w:before="120"/>
        <w:ind w:right="41"/>
        <w:jc w:val="both"/>
        <w:rPr>
          <w:rFonts w:ascii="Arial" w:hAnsi="Arial" w:cs="Arial"/>
          <w:sz w:val="20"/>
          <w:szCs w:val="20"/>
          <w:lang w:val="en-US"/>
        </w:rPr>
      </w:pPr>
      <w:r w:rsidRPr="00981999">
        <w:rPr>
          <w:rFonts w:ascii="Arial" w:hAnsi="Arial" w:cs="Arial"/>
          <w:b/>
          <w:bCs/>
          <w:sz w:val="20"/>
          <w:szCs w:val="20"/>
          <w:lang w:val="en-US"/>
        </w:rPr>
        <w:t>Listen and fill in items 1b-5b with the right word</w:t>
      </w:r>
      <w:r w:rsidR="00C11F02" w:rsidRPr="00981999">
        <w:rPr>
          <w:rFonts w:ascii="Arial" w:hAnsi="Arial" w:cs="Arial"/>
          <w:b/>
          <w:bCs/>
          <w:sz w:val="20"/>
          <w:szCs w:val="20"/>
          <w:lang w:val="en-US"/>
        </w:rPr>
        <w:t>, as in the example</w:t>
      </w:r>
      <w:r w:rsidRPr="00981999">
        <w:rPr>
          <w:rFonts w:ascii="Arial" w:hAnsi="Arial" w:cs="Arial"/>
          <w:b/>
          <w:bCs/>
          <w:sz w:val="20"/>
          <w:szCs w:val="20"/>
          <w:lang w:val="en-US"/>
        </w:rPr>
        <w:t>.</w:t>
      </w:r>
    </w:p>
    <w:p w14:paraId="30E5189B" w14:textId="77777777" w:rsidR="00C740B1" w:rsidRPr="00981999" w:rsidRDefault="00C740B1" w:rsidP="00E97BAF">
      <w:pPr>
        <w:pStyle w:val="a6"/>
        <w:tabs>
          <w:tab w:val="left" w:pos="720"/>
        </w:tabs>
        <w:ind w:right="41"/>
        <w:jc w:val="both"/>
        <w:rPr>
          <w:rFonts w:ascii="Arial" w:hAnsi="Arial" w:cs="Arial"/>
          <w:b/>
          <w:sz w:val="20"/>
          <w:szCs w:val="20"/>
          <w:lang w:val="en-US"/>
        </w:rPr>
      </w:pPr>
    </w:p>
    <w:p w14:paraId="5FEDC5A1" w14:textId="0CCD7786" w:rsidR="007D4553" w:rsidDel="006327A7" w:rsidRDefault="007D4553" w:rsidP="00E97BAF">
      <w:pPr>
        <w:pStyle w:val="a6"/>
        <w:tabs>
          <w:tab w:val="left" w:pos="720"/>
        </w:tabs>
        <w:ind w:right="41" w:hanging="540"/>
        <w:jc w:val="both"/>
        <w:rPr>
          <w:del w:id="32" w:author="BM" w:date="2021-05-17T17:42:00Z"/>
          <w:rFonts w:ascii="Arial" w:hAnsi="Arial" w:cs="Arial"/>
          <w:b/>
          <w:sz w:val="20"/>
          <w:szCs w:val="20"/>
          <w:lang w:val="en-US"/>
        </w:rPr>
      </w:pPr>
    </w:p>
    <w:p w14:paraId="3FC38ABA" w14:textId="3AE75E48" w:rsidR="007D4553" w:rsidRDefault="00BA0636" w:rsidP="00E97BAF">
      <w:pPr>
        <w:pStyle w:val="a6"/>
        <w:tabs>
          <w:tab w:val="left" w:pos="720"/>
        </w:tabs>
        <w:ind w:left="567" w:right="41" w:hanging="567"/>
        <w:jc w:val="both"/>
        <w:rPr>
          <w:rFonts w:ascii="Arial" w:hAnsi="Arial" w:cs="Arial"/>
          <w:sz w:val="20"/>
          <w:szCs w:val="20"/>
          <w:lang w:val="en-US"/>
        </w:rPr>
      </w:pPr>
      <w:r w:rsidRPr="00981999">
        <w:rPr>
          <w:rFonts w:ascii="Arial" w:hAnsi="Arial" w:cs="Arial"/>
          <w:b/>
          <w:sz w:val="20"/>
          <w:szCs w:val="20"/>
          <w:lang w:val="en-US"/>
        </w:rPr>
        <w:t>EX</w:t>
      </w:r>
      <w:r w:rsidR="00127D61">
        <w:rPr>
          <w:rFonts w:ascii="Arial" w:hAnsi="Arial" w:cs="Arial"/>
          <w:sz w:val="20"/>
          <w:szCs w:val="20"/>
          <w:lang w:val="en-US"/>
        </w:rPr>
        <w:t xml:space="preserve">: </w:t>
      </w:r>
      <w:r w:rsidR="0046577B">
        <w:rPr>
          <w:rFonts w:ascii="Arial" w:hAnsi="Arial" w:cs="Arial"/>
          <w:sz w:val="20"/>
          <w:szCs w:val="20"/>
          <w:lang w:val="en-US"/>
        </w:rPr>
        <w:t xml:space="preserve"> </w:t>
      </w:r>
      <w:r w:rsidR="007D4553">
        <w:rPr>
          <w:rFonts w:ascii="Arial" w:hAnsi="Arial" w:cs="Arial"/>
          <w:sz w:val="20"/>
          <w:szCs w:val="20"/>
          <w:lang w:val="en-US"/>
        </w:rPr>
        <w:t xml:space="preserve"> </w:t>
      </w:r>
      <w:ins w:id="33" w:author="BM" w:date="2021-05-20T20:18:00Z">
        <w:r w:rsidR="00BA14B6">
          <w:rPr>
            <w:rFonts w:ascii="Arial" w:hAnsi="Arial" w:cs="Arial"/>
            <w:sz w:val="20"/>
            <w:szCs w:val="20"/>
            <w:lang w:val="en-US"/>
          </w:rPr>
          <w:tab/>
        </w:r>
      </w:ins>
      <w:r w:rsidR="007D4553">
        <w:rPr>
          <w:rFonts w:ascii="Arial" w:hAnsi="Arial" w:cs="Arial"/>
          <w:sz w:val="20"/>
          <w:szCs w:val="20"/>
          <w:lang w:val="en-US"/>
        </w:rPr>
        <w:t xml:space="preserve">Hallo, </w:t>
      </w:r>
      <w:proofErr w:type="spellStart"/>
      <w:r w:rsidR="007D4553">
        <w:rPr>
          <w:rFonts w:ascii="Arial" w:hAnsi="Arial" w:cs="Arial"/>
          <w:sz w:val="20"/>
          <w:szCs w:val="20"/>
          <w:lang w:val="en-US"/>
        </w:rPr>
        <w:t>Mr</w:t>
      </w:r>
      <w:proofErr w:type="spellEnd"/>
      <w:r w:rsidR="007D4553">
        <w:rPr>
          <w:rFonts w:ascii="Arial" w:hAnsi="Arial" w:cs="Arial"/>
          <w:sz w:val="20"/>
          <w:szCs w:val="20"/>
          <w:lang w:val="en-US"/>
        </w:rPr>
        <w:t xml:space="preserve"> Robins – I’m calling to let you know </w:t>
      </w:r>
      <w:del w:id="34" w:author="BM" w:date="2021-05-20T20:22:00Z">
        <w:r w:rsidR="007D4553" w:rsidDel="00BA14B6">
          <w:rPr>
            <w:rFonts w:ascii="Arial" w:hAnsi="Arial" w:cs="Arial"/>
            <w:sz w:val="20"/>
            <w:szCs w:val="20"/>
            <w:lang w:val="en-US"/>
          </w:rPr>
          <w:delText xml:space="preserve">that </w:delText>
        </w:r>
      </w:del>
      <w:r w:rsidR="007D4553">
        <w:rPr>
          <w:rFonts w:ascii="Arial" w:hAnsi="Arial" w:cs="Arial"/>
          <w:sz w:val="20"/>
          <w:szCs w:val="20"/>
          <w:lang w:val="en-US"/>
        </w:rPr>
        <w:t>I’m going to be late for the 9.00 meeting. I’ve got a problem with my car</w:t>
      </w:r>
      <w:r w:rsidR="006D4DCA">
        <w:rPr>
          <w:rFonts w:ascii="Arial" w:hAnsi="Arial" w:cs="Arial"/>
          <w:sz w:val="20"/>
          <w:szCs w:val="20"/>
          <w:lang w:val="en-US"/>
        </w:rPr>
        <w:t xml:space="preserve"> again</w:t>
      </w:r>
      <w:r w:rsidR="007D4553">
        <w:rPr>
          <w:rFonts w:ascii="Arial" w:hAnsi="Arial" w:cs="Arial"/>
          <w:sz w:val="20"/>
          <w:szCs w:val="20"/>
          <w:lang w:val="en-US"/>
        </w:rPr>
        <w:t xml:space="preserve">- it’s stuck at the traffic lights and </w:t>
      </w:r>
      <w:ins w:id="35" w:author="BM" w:date="2021-05-20T20:22:00Z">
        <w:r w:rsidR="00BA14B6">
          <w:rPr>
            <w:rFonts w:ascii="Arial" w:hAnsi="Arial" w:cs="Arial"/>
            <w:sz w:val="20"/>
            <w:szCs w:val="20"/>
            <w:lang w:val="en-US"/>
          </w:rPr>
          <w:t xml:space="preserve">it </w:t>
        </w:r>
      </w:ins>
      <w:r w:rsidR="007D4553">
        <w:rPr>
          <w:rFonts w:ascii="Arial" w:hAnsi="Arial" w:cs="Arial"/>
          <w:sz w:val="20"/>
          <w:szCs w:val="20"/>
          <w:lang w:val="en-US"/>
        </w:rPr>
        <w:t xml:space="preserve">won’t start.  I’m so </w:t>
      </w:r>
      <w:proofErr w:type="spellStart"/>
      <w:r w:rsidR="007D4553">
        <w:rPr>
          <w:rFonts w:ascii="Arial" w:hAnsi="Arial" w:cs="Arial"/>
          <w:sz w:val="20"/>
          <w:szCs w:val="20"/>
          <w:lang w:val="en-US"/>
        </w:rPr>
        <w:t>so</w:t>
      </w:r>
      <w:proofErr w:type="spellEnd"/>
      <w:r w:rsidR="007D4553">
        <w:rPr>
          <w:rFonts w:ascii="Arial" w:hAnsi="Arial" w:cs="Arial"/>
          <w:sz w:val="20"/>
          <w:szCs w:val="20"/>
          <w:lang w:val="en-US"/>
        </w:rPr>
        <w:t xml:space="preserve"> sorry about this – I’ll call Delia and tell her where to find </w:t>
      </w:r>
      <w:del w:id="36" w:author="BM" w:date="2021-05-20T20:22:00Z">
        <w:r w:rsidR="007D4553" w:rsidDel="00BA14B6">
          <w:rPr>
            <w:rFonts w:ascii="Arial" w:hAnsi="Arial" w:cs="Arial"/>
            <w:sz w:val="20"/>
            <w:szCs w:val="20"/>
            <w:lang w:val="en-US"/>
          </w:rPr>
          <w:delText xml:space="preserve">all </w:delText>
        </w:r>
      </w:del>
      <w:r w:rsidR="007D4553">
        <w:rPr>
          <w:rFonts w:ascii="Arial" w:hAnsi="Arial" w:cs="Arial"/>
          <w:sz w:val="20"/>
          <w:szCs w:val="20"/>
          <w:lang w:val="en-US"/>
        </w:rPr>
        <w:t xml:space="preserve">the papers, so you </w:t>
      </w:r>
      <w:del w:id="37" w:author="BM" w:date="2021-05-20T20:22:00Z">
        <w:r w:rsidR="007D4553" w:rsidDel="00BA14B6">
          <w:rPr>
            <w:rFonts w:ascii="Arial" w:hAnsi="Arial" w:cs="Arial"/>
            <w:sz w:val="20"/>
            <w:szCs w:val="20"/>
            <w:lang w:val="en-US"/>
          </w:rPr>
          <w:delText xml:space="preserve">can </w:delText>
        </w:r>
      </w:del>
      <w:r w:rsidR="007D4553">
        <w:rPr>
          <w:rFonts w:ascii="Arial" w:hAnsi="Arial" w:cs="Arial"/>
          <w:sz w:val="20"/>
          <w:szCs w:val="20"/>
          <w:lang w:val="en-US"/>
        </w:rPr>
        <w:t>go ahead and start the meeting without me.</w:t>
      </w:r>
    </w:p>
    <w:p w14:paraId="4BADE839" w14:textId="77777777" w:rsidR="007A34AB" w:rsidRDefault="007A34AB" w:rsidP="00E97BAF">
      <w:pPr>
        <w:pStyle w:val="a6"/>
        <w:tabs>
          <w:tab w:val="left" w:pos="720"/>
        </w:tabs>
        <w:ind w:left="567" w:right="41" w:hanging="567"/>
        <w:jc w:val="both"/>
        <w:rPr>
          <w:rFonts w:ascii="Arial" w:hAnsi="Arial" w:cs="Arial"/>
          <w:sz w:val="20"/>
          <w:szCs w:val="20"/>
          <w:lang w:val="en-US"/>
        </w:rPr>
      </w:pPr>
    </w:p>
    <w:p w14:paraId="69B2A6B3" w14:textId="27210C47" w:rsidR="007D4553" w:rsidRDefault="00BA0636" w:rsidP="00E97BAF">
      <w:pPr>
        <w:pStyle w:val="a6"/>
        <w:tabs>
          <w:tab w:val="left" w:pos="720"/>
        </w:tabs>
        <w:ind w:left="567" w:right="41" w:hanging="567"/>
        <w:jc w:val="both"/>
        <w:rPr>
          <w:rFonts w:ascii="Arial" w:hAnsi="Arial" w:cs="Arial"/>
          <w:sz w:val="20"/>
          <w:szCs w:val="20"/>
          <w:lang w:val="en-US"/>
        </w:rPr>
      </w:pPr>
      <w:r w:rsidRPr="00981999">
        <w:rPr>
          <w:rFonts w:ascii="Arial" w:hAnsi="Arial" w:cs="Arial"/>
          <w:b/>
          <w:sz w:val="20"/>
          <w:szCs w:val="20"/>
          <w:lang w:val="en-US"/>
        </w:rPr>
        <w:t>1b</w:t>
      </w:r>
      <w:r w:rsidR="00DA1794" w:rsidRPr="00981999">
        <w:rPr>
          <w:rFonts w:ascii="Arial" w:hAnsi="Arial" w:cs="Arial"/>
          <w:sz w:val="20"/>
          <w:szCs w:val="20"/>
          <w:lang w:val="en-US"/>
        </w:rPr>
        <w:t xml:space="preserve">.   </w:t>
      </w:r>
      <w:r w:rsidR="00845018">
        <w:rPr>
          <w:rFonts w:ascii="Arial" w:hAnsi="Arial" w:cs="Arial"/>
          <w:sz w:val="20"/>
          <w:szCs w:val="20"/>
          <w:lang w:val="en-US"/>
        </w:rPr>
        <w:t xml:space="preserve">  </w:t>
      </w:r>
      <w:r w:rsidR="007D4553">
        <w:rPr>
          <w:rFonts w:ascii="Arial" w:hAnsi="Arial" w:cs="Arial"/>
          <w:sz w:val="20"/>
          <w:szCs w:val="20"/>
          <w:lang w:val="en-US"/>
        </w:rPr>
        <w:t xml:space="preserve">Delia, it’s </w:t>
      </w:r>
      <w:proofErr w:type="spellStart"/>
      <w:r w:rsidR="007D4553">
        <w:rPr>
          <w:rFonts w:ascii="Arial" w:hAnsi="Arial" w:cs="Arial"/>
          <w:sz w:val="20"/>
          <w:szCs w:val="20"/>
          <w:lang w:val="en-US"/>
        </w:rPr>
        <w:t>Mrs</w:t>
      </w:r>
      <w:proofErr w:type="spellEnd"/>
      <w:r w:rsidR="007D4553">
        <w:rPr>
          <w:rFonts w:ascii="Arial" w:hAnsi="Arial" w:cs="Arial"/>
          <w:sz w:val="20"/>
          <w:szCs w:val="20"/>
          <w:lang w:val="en-US"/>
        </w:rPr>
        <w:t xml:space="preserve"> North.  My car’s broken down, so I’m going to be late for that early meeting.  Now all the papers are on my desk, in the yellow file, the one that you prepared yesterday.  Can you </w:t>
      </w:r>
      <w:del w:id="38" w:author="BM" w:date="2021-05-20T20:23:00Z">
        <w:r w:rsidR="007D4553" w:rsidDel="00BA14B6">
          <w:rPr>
            <w:rFonts w:ascii="Arial" w:hAnsi="Arial" w:cs="Arial"/>
            <w:sz w:val="20"/>
            <w:szCs w:val="20"/>
            <w:lang w:val="en-US"/>
          </w:rPr>
          <w:delText xml:space="preserve">please </w:delText>
        </w:r>
      </w:del>
      <w:r w:rsidR="007D4553">
        <w:rPr>
          <w:rFonts w:ascii="Arial" w:hAnsi="Arial" w:cs="Arial"/>
          <w:sz w:val="20"/>
          <w:szCs w:val="20"/>
          <w:lang w:val="en-US"/>
        </w:rPr>
        <w:t xml:space="preserve">give these to </w:t>
      </w:r>
      <w:proofErr w:type="spellStart"/>
      <w:r w:rsidR="007D4553">
        <w:rPr>
          <w:rFonts w:ascii="Arial" w:hAnsi="Arial" w:cs="Arial"/>
          <w:sz w:val="20"/>
          <w:szCs w:val="20"/>
          <w:lang w:val="en-US"/>
        </w:rPr>
        <w:t>Mr</w:t>
      </w:r>
      <w:proofErr w:type="spellEnd"/>
      <w:r w:rsidR="007D4553">
        <w:rPr>
          <w:rFonts w:ascii="Arial" w:hAnsi="Arial" w:cs="Arial"/>
          <w:sz w:val="20"/>
          <w:szCs w:val="20"/>
          <w:lang w:val="en-US"/>
        </w:rPr>
        <w:t xml:space="preserve"> Robins, as soon as you get </w:t>
      </w:r>
      <w:ins w:id="39" w:author="BM" w:date="2021-05-20T20:23:00Z">
        <w:r w:rsidR="00BA14B6">
          <w:rPr>
            <w:rFonts w:ascii="Arial" w:hAnsi="Arial" w:cs="Arial"/>
            <w:sz w:val="20"/>
            <w:szCs w:val="20"/>
            <w:lang w:val="en-US"/>
          </w:rPr>
          <w:t>my</w:t>
        </w:r>
      </w:ins>
      <w:del w:id="40" w:author="BM" w:date="2021-05-20T20:23:00Z">
        <w:r w:rsidR="007D4553" w:rsidDel="00BA14B6">
          <w:rPr>
            <w:rFonts w:ascii="Arial" w:hAnsi="Arial" w:cs="Arial"/>
            <w:sz w:val="20"/>
            <w:szCs w:val="20"/>
            <w:lang w:val="en-US"/>
          </w:rPr>
          <w:delText>this</w:delText>
        </w:r>
      </w:del>
      <w:r w:rsidR="007D4553">
        <w:rPr>
          <w:rFonts w:ascii="Arial" w:hAnsi="Arial" w:cs="Arial"/>
          <w:sz w:val="20"/>
          <w:szCs w:val="20"/>
          <w:lang w:val="en-US"/>
        </w:rPr>
        <w:t xml:space="preserve"> message?  And call me back as soon as you hear this, as I need to know if anyone called for me this morning.</w:t>
      </w:r>
    </w:p>
    <w:p w14:paraId="05B2129F" w14:textId="77777777" w:rsidR="007D4553" w:rsidRDefault="007D4553" w:rsidP="00E97BAF">
      <w:pPr>
        <w:pStyle w:val="a6"/>
        <w:tabs>
          <w:tab w:val="left" w:pos="720"/>
        </w:tabs>
        <w:ind w:left="567" w:right="41" w:hanging="567"/>
        <w:jc w:val="both"/>
        <w:rPr>
          <w:rFonts w:ascii="Arial" w:hAnsi="Arial" w:cs="Arial"/>
          <w:sz w:val="20"/>
          <w:szCs w:val="20"/>
          <w:lang w:val="en-US"/>
        </w:rPr>
      </w:pPr>
    </w:p>
    <w:p w14:paraId="1B811F54" w14:textId="77777777" w:rsidR="007D4553" w:rsidRDefault="006D4DCA" w:rsidP="00E97BAF">
      <w:pPr>
        <w:pStyle w:val="a6"/>
        <w:tabs>
          <w:tab w:val="clear" w:pos="8306"/>
          <w:tab w:val="left" w:pos="720"/>
          <w:tab w:val="right" w:pos="8222"/>
        </w:tabs>
        <w:ind w:left="567" w:right="41" w:hanging="567"/>
        <w:jc w:val="both"/>
        <w:rPr>
          <w:rFonts w:ascii="Arial" w:hAnsi="Arial" w:cs="Arial"/>
          <w:sz w:val="20"/>
          <w:szCs w:val="20"/>
          <w:lang w:val="en-US"/>
        </w:rPr>
      </w:pPr>
      <w:r w:rsidRPr="006D4DCA">
        <w:rPr>
          <w:rFonts w:ascii="Arial" w:hAnsi="Arial" w:cs="Arial"/>
          <w:b/>
          <w:sz w:val="20"/>
          <w:szCs w:val="20"/>
          <w:lang w:val="en-US"/>
        </w:rPr>
        <w:lastRenderedPageBreak/>
        <w:t>2b.</w:t>
      </w:r>
      <w:r>
        <w:rPr>
          <w:rFonts w:ascii="Arial" w:hAnsi="Arial" w:cs="Arial"/>
          <w:sz w:val="20"/>
          <w:szCs w:val="20"/>
          <w:lang w:val="en-US"/>
        </w:rPr>
        <w:t xml:space="preserve">     </w:t>
      </w:r>
      <w:r w:rsidR="007D4553">
        <w:rPr>
          <w:rFonts w:ascii="Arial" w:hAnsi="Arial" w:cs="Arial"/>
          <w:sz w:val="20"/>
          <w:szCs w:val="20"/>
          <w:lang w:val="en-US"/>
        </w:rPr>
        <w:t xml:space="preserve">Hallo, darling.  Just calling to let you know I’m going to be really late tonight.  </w:t>
      </w:r>
      <w:r>
        <w:rPr>
          <w:rFonts w:ascii="Arial" w:hAnsi="Arial" w:cs="Arial"/>
          <w:sz w:val="20"/>
          <w:szCs w:val="20"/>
          <w:lang w:val="en-US"/>
        </w:rPr>
        <w:t>The car’s broken down, I’m late for my meeting so that’s going to mess up all my day.</w:t>
      </w:r>
      <w:r w:rsidR="007D4553">
        <w:rPr>
          <w:rFonts w:ascii="Arial" w:hAnsi="Arial" w:cs="Arial"/>
          <w:sz w:val="20"/>
          <w:szCs w:val="20"/>
          <w:lang w:val="en-US"/>
        </w:rPr>
        <w:t xml:space="preserve">  Can you pick up the kids a</w:t>
      </w:r>
      <w:r>
        <w:rPr>
          <w:rFonts w:ascii="Arial" w:hAnsi="Arial" w:cs="Arial"/>
          <w:sz w:val="20"/>
          <w:szCs w:val="20"/>
          <w:lang w:val="en-US"/>
        </w:rPr>
        <w:t>nd feed them and see to their homework</w:t>
      </w:r>
      <w:r w:rsidR="007D4553">
        <w:rPr>
          <w:rFonts w:ascii="Arial" w:hAnsi="Arial" w:cs="Arial"/>
          <w:sz w:val="20"/>
          <w:szCs w:val="20"/>
          <w:lang w:val="en-US"/>
        </w:rPr>
        <w:t>?  I don’t know what time I’ll be finished.</w:t>
      </w:r>
    </w:p>
    <w:p w14:paraId="439B8A85" w14:textId="77777777" w:rsidR="007D4553" w:rsidRDefault="007D4553" w:rsidP="00E97BAF">
      <w:pPr>
        <w:pStyle w:val="a6"/>
        <w:tabs>
          <w:tab w:val="clear" w:pos="8306"/>
          <w:tab w:val="left" w:pos="720"/>
          <w:tab w:val="right" w:pos="8222"/>
        </w:tabs>
        <w:ind w:left="567" w:right="41" w:hanging="567"/>
        <w:jc w:val="both"/>
        <w:rPr>
          <w:rFonts w:ascii="Arial" w:hAnsi="Arial" w:cs="Arial"/>
          <w:sz w:val="20"/>
          <w:szCs w:val="20"/>
          <w:lang w:val="en-US"/>
        </w:rPr>
      </w:pPr>
    </w:p>
    <w:p w14:paraId="411DE237" w14:textId="77777777" w:rsidR="00BA0636" w:rsidRPr="00845018" w:rsidRDefault="006D4DCA" w:rsidP="00E97BAF">
      <w:pPr>
        <w:pStyle w:val="a6"/>
        <w:tabs>
          <w:tab w:val="clear" w:pos="8306"/>
          <w:tab w:val="left" w:pos="720"/>
          <w:tab w:val="right" w:pos="8222"/>
        </w:tabs>
        <w:ind w:left="567" w:right="41" w:hanging="567"/>
        <w:jc w:val="both"/>
        <w:rPr>
          <w:rFonts w:ascii="Arial" w:hAnsi="Arial" w:cs="Arial"/>
          <w:i/>
          <w:sz w:val="20"/>
          <w:szCs w:val="20"/>
          <w:lang w:val="en-US"/>
        </w:rPr>
      </w:pPr>
      <w:r>
        <w:rPr>
          <w:rFonts w:ascii="Arial" w:hAnsi="Arial" w:cs="Arial"/>
          <w:b/>
          <w:sz w:val="20"/>
          <w:szCs w:val="20"/>
          <w:lang w:val="en-US"/>
        </w:rPr>
        <w:t xml:space="preserve">3b.     </w:t>
      </w:r>
      <w:r w:rsidR="007D4553">
        <w:rPr>
          <w:rFonts w:ascii="Arial" w:hAnsi="Arial" w:cs="Arial"/>
          <w:sz w:val="20"/>
          <w:szCs w:val="20"/>
          <w:lang w:val="en-US"/>
        </w:rPr>
        <w:t>Susi</w:t>
      </w:r>
      <w:r w:rsidR="00A43CD9">
        <w:rPr>
          <w:rFonts w:ascii="Arial" w:hAnsi="Arial" w:cs="Arial"/>
          <w:sz w:val="20"/>
          <w:szCs w:val="20"/>
          <w:lang w:val="en-US"/>
        </w:rPr>
        <w:t>e – it’s me.  I can’t</w:t>
      </w:r>
      <w:r w:rsidR="007D4553">
        <w:rPr>
          <w:rFonts w:ascii="Arial" w:hAnsi="Arial" w:cs="Arial"/>
          <w:sz w:val="20"/>
          <w:szCs w:val="20"/>
          <w:lang w:val="en-US"/>
        </w:rPr>
        <w:t xml:space="preserve"> pick you up after school, but Dad wil</w:t>
      </w:r>
      <w:r w:rsidR="00346B8E">
        <w:rPr>
          <w:rFonts w:ascii="Arial" w:hAnsi="Arial" w:cs="Arial"/>
          <w:sz w:val="20"/>
          <w:szCs w:val="20"/>
          <w:lang w:val="en-US"/>
        </w:rPr>
        <w:t>l be there. Can you go to Jack</w:t>
      </w:r>
      <w:r w:rsidR="007D4553">
        <w:rPr>
          <w:rFonts w:ascii="Arial" w:hAnsi="Arial" w:cs="Arial"/>
          <w:sz w:val="20"/>
          <w:szCs w:val="20"/>
          <w:lang w:val="en-US"/>
        </w:rPr>
        <w:t xml:space="preserve">’s classroom and collect him, and then </w:t>
      </w:r>
      <w:r w:rsidR="00A43CD9">
        <w:rPr>
          <w:rFonts w:ascii="Arial" w:hAnsi="Arial" w:cs="Arial"/>
          <w:sz w:val="20"/>
          <w:szCs w:val="20"/>
          <w:lang w:val="en-US"/>
        </w:rPr>
        <w:t xml:space="preserve">the two of you </w:t>
      </w:r>
      <w:r w:rsidR="007D4553">
        <w:rPr>
          <w:rFonts w:ascii="Arial" w:hAnsi="Arial" w:cs="Arial"/>
          <w:sz w:val="20"/>
          <w:szCs w:val="20"/>
          <w:lang w:val="en-US"/>
        </w:rPr>
        <w:t>wait at the main gate for Dad?  Just hang on if he’s late. And when you get home, help Dad with getting the supper, there’s a good girl.</w:t>
      </w:r>
    </w:p>
    <w:p w14:paraId="327C1FEA" w14:textId="77777777" w:rsidR="00EF3067" w:rsidRPr="00981999" w:rsidRDefault="00EF3067" w:rsidP="00E97BAF">
      <w:pPr>
        <w:pStyle w:val="a6"/>
        <w:tabs>
          <w:tab w:val="clear" w:pos="8306"/>
          <w:tab w:val="left" w:pos="720"/>
          <w:tab w:val="right" w:pos="8222"/>
        </w:tabs>
        <w:ind w:left="567" w:right="41" w:hanging="567"/>
        <w:jc w:val="both"/>
        <w:rPr>
          <w:rFonts w:ascii="Arial" w:hAnsi="Arial" w:cs="Arial"/>
          <w:sz w:val="20"/>
          <w:szCs w:val="20"/>
          <w:lang w:val="en-US"/>
        </w:rPr>
      </w:pPr>
    </w:p>
    <w:p w14:paraId="5EE115DE" w14:textId="5B2A5167" w:rsidR="00BA0636" w:rsidRPr="00981999" w:rsidRDefault="006D4DCA" w:rsidP="00E97BAF">
      <w:pPr>
        <w:pStyle w:val="a6"/>
        <w:tabs>
          <w:tab w:val="clear" w:pos="8306"/>
          <w:tab w:val="left" w:pos="720"/>
          <w:tab w:val="right" w:pos="8222"/>
        </w:tabs>
        <w:ind w:left="567" w:right="41" w:hanging="567"/>
        <w:jc w:val="both"/>
        <w:rPr>
          <w:rFonts w:ascii="Arial" w:hAnsi="Arial" w:cs="Arial"/>
          <w:sz w:val="20"/>
          <w:szCs w:val="20"/>
          <w:lang w:val="en-US"/>
        </w:rPr>
      </w:pPr>
      <w:r>
        <w:rPr>
          <w:rFonts w:ascii="Arial" w:hAnsi="Arial" w:cs="Arial"/>
          <w:b/>
          <w:sz w:val="20"/>
          <w:szCs w:val="20"/>
          <w:lang w:val="en-US"/>
        </w:rPr>
        <w:t>4</w:t>
      </w:r>
      <w:r w:rsidR="00BA0636" w:rsidRPr="00981999">
        <w:rPr>
          <w:rFonts w:ascii="Arial" w:hAnsi="Arial" w:cs="Arial"/>
          <w:b/>
          <w:sz w:val="20"/>
          <w:szCs w:val="20"/>
          <w:lang w:val="en-US"/>
        </w:rPr>
        <w:t>b.</w:t>
      </w:r>
      <w:r w:rsidR="00C740B1" w:rsidRPr="00981999">
        <w:rPr>
          <w:rFonts w:ascii="Arial" w:hAnsi="Arial" w:cs="Arial"/>
          <w:sz w:val="20"/>
          <w:szCs w:val="20"/>
          <w:lang w:val="en-US"/>
        </w:rPr>
        <w:t xml:space="preserve">  </w:t>
      </w:r>
      <w:r w:rsidR="00C740B1" w:rsidRPr="00981999">
        <w:rPr>
          <w:rFonts w:ascii="Arial" w:hAnsi="Arial" w:cs="Arial"/>
          <w:sz w:val="20"/>
          <w:szCs w:val="20"/>
          <w:lang w:val="en-US"/>
        </w:rPr>
        <w:tab/>
      </w:r>
      <w:r w:rsidR="007D4553">
        <w:rPr>
          <w:rFonts w:ascii="Arial" w:hAnsi="Arial" w:cs="Arial"/>
          <w:sz w:val="20"/>
          <w:szCs w:val="20"/>
          <w:lang w:val="en-US"/>
        </w:rPr>
        <w:t>Yes,</w:t>
      </w:r>
      <w:r w:rsidR="00346B8E">
        <w:rPr>
          <w:rFonts w:ascii="Arial" w:hAnsi="Arial" w:cs="Arial"/>
          <w:sz w:val="20"/>
          <w:szCs w:val="20"/>
          <w:lang w:val="en-US"/>
        </w:rPr>
        <w:t xml:space="preserve"> th</w:t>
      </w:r>
      <w:ins w:id="41" w:author="BM" w:date="2021-05-17T17:41:00Z">
        <w:r w:rsidR="006327A7">
          <w:rPr>
            <w:rFonts w:ascii="Arial" w:hAnsi="Arial" w:cs="Arial"/>
            <w:sz w:val="20"/>
            <w:szCs w:val="20"/>
            <w:lang w:val="en-US"/>
          </w:rPr>
          <w:t>i</w:t>
        </w:r>
      </w:ins>
      <w:del w:id="42" w:author="BM" w:date="2021-05-17T17:41:00Z">
        <w:r w:rsidR="00346B8E" w:rsidDel="006327A7">
          <w:rPr>
            <w:rFonts w:ascii="Arial" w:hAnsi="Arial" w:cs="Arial"/>
            <w:sz w:val="20"/>
            <w:szCs w:val="20"/>
            <w:lang w:val="en-US"/>
          </w:rPr>
          <w:delText>j</w:delText>
        </w:r>
      </w:del>
      <w:r w:rsidR="00346B8E">
        <w:rPr>
          <w:rFonts w:ascii="Arial" w:hAnsi="Arial" w:cs="Arial"/>
          <w:sz w:val="20"/>
          <w:szCs w:val="20"/>
          <w:lang w:val="en-US"/>
        </w:rPr>
        <w:t xml:space="preserve">s is </w:t>
      </w:r>
      <w:proofErr w:type="spellStart"/>
      <w:r w:rsidR="00346B8E">
        <w:rPr>
          <w:rFonts w:ascii="Arial" w:hAnsi="Arial" w:cs="Arial"/>
          <w:sz w:val="20"/>
          <w:szCs w:val="20"/>
          <w:lang w:val="en-US"/>
        </w:rPr>
        <w:t>Mrs</w:t>
      </w:r>
      <w:proofErr w:type="spellEnd"/>
      <w:r w:rsidR="00346B8E">
        <w:rPr>
          <w:rFonts w:ascii="Arial" w:hAnsi="Arial" w:cs="Arial"/>
          <w:sz w:val="20"/>
          <w:szCs w:val="20"/>
          <w:lang w:val="en-US"/>
        </w:rPr>
        <w:t xml:space="preserve"> North, Jack and Susie’s mother. </w:t>
      </w:r>
      <w:r w:rsidR="007D4553">
        <w:rPr>
          <w:rFonts w:ascii="Arial" w:hAnsi="Arial" w:cs="Arial"/>
          <w:sz w:val="20"/>
          <w:szCs w:val="20"/>
          <w:lang w:val="en-US"/>
        </w:rPr>
        <w:t xml:space="preserve"> I need to leave a message for </w:t>
      </w:r>
      <w:proofErr w:type="spellStart"/>
      <w:r w:rsidR="007D4553">
        <w:rPr>
          <w:rFonts w:ascii="Arial" w:hAnsi="Arial" w:cs="Arial"/>
          <w:sz w:val="20"/>
          <w:szCs w:val="20"/>
          <w:lang w:val="en-US"/>
        </w:rPr>
        <w:t>Mrs</w:t>
      </w:r>
      <w:proofErr w:type="spellEnd"/>
      <w:r w:rsidR="007D4553">
        <w:rPr>
          <w:rFonts w:ascii="Arial" w:hAnsi="Arial" w:cs="Arial"/>
          <w:sz w:val="20"/>
          <w:szCs w:val="20"/>
          <w:lang w:val="en-US"/>
        </w:rPr>
        <w:t xml:space="preserve"> Anderson, Year 4.  C</w:t>
      </w:r>
      <w:ins w:id="43" w:author="BM" w:date="2021-05-20T20:24:00Z">
        <w:r w:rsidR="00BA14B6">
          <w:rPr>
            <w:rFonts w:ascii="Arial" w:hAnsi="Arial" w:cs="Arial"/>
            <w:sz w:val="20"/>
            <w:szCs w:val="20"/>
            <w:lang w:val="en-US"/>
          </w:rPr>
          <w:t>ould</w:t>
        </w:r>
      </w:ins>
      <w:del w:id="44" w:author="BM" w:date="2021-05-20T20:24:00Z">
        <w:r w:rsidR="007D4553" w:rsidDel="00BA14B6">
          <w:rPr>
            <w:rFonts w:ascii="Arial" w:hAnsi="Arial" w:cs="Arial"/>
            <w:sz w:val="20"/>
            <w:szCs w:val="20"/>
            <w:lang w:val="en-US"/>
          </w:rPr>
          <w:delText>an</w:delText>
        </w:r>
      </w:del>
      <w:r w:rsidR="007D4553">
        <w:rPr>
          <w:rFonts w:ascii="Arial" w:hAnsi="Arial" w:cs="Arial"/>
          <w:sz w:val="20"/>
          <w:szCs w:val="20"/>
          <w:lang w:val="en-US"/>
        </w:rPr>
        <w:t xml:space="preserve"> you tell her th</w:t>
      </w:r>
      <w:r w:rsidR="00346B8E">
        <w:rPr>
          <w:rFonts w:ascii="Arial" w:hAnsi="Arial" w:cs="Arial"/>
          <w:sz w:val="20"/>
          <w:szCs w:val="20"/>
          <w:lang w:val="en-US"/>
        </w:rPr>
        <w:t>at I won’t be there to collect Jack</w:t>
      </w:r>
      <w:r w:rsidR="00A979E1">
        <w:rPr>
          <w:rFonts w:ascii="Arial" w:hAnsi="Arial" w:cs="Arial"/>
          <w:sz w:val="20"/>
          <w:szCs w:val="20"/>
          <w:lang w:val="en-US"/>
        </w:rPr>
        <w:t xml:space="preserve"> when classes finish</w:t>
      </w:r>
      <w:r w:rsidR="007D4553">
        <w:rPr>
          <w:rFonts w:ascii="Arial" w:hAnsi="Arial" w:cs="Arial"/>
          <w:sz w:val="20"/>
          <w:szCs w:val="20"/>
          <w:lang w:val="en-US"/>
        </w:rPr>
        <w:t>, but his sister Susie will come for him</w:t>
      </w:r>
      <w:r w:rsidR="00A979E1">
        <w:rPr>
          <w:rFonts w:ascii="Arial" w:hAnsi="Arial" w:cs="Arial"/>
          <w:sz w:val="20"/>
          <w:szCs w:val="20"/>
          <w:lang w:val="en-US"/>
        </w:rPr>
        <w:t>.</w:t>
      </w:r>
      <w:r w:rsidR="00DA1794" w:rsidRPr="00981999">
        <w:rPr>
          <w:rFonts w:ascii="Arial" w:hAnsi="Arial" w:cs="Arial"/>
          <w:sz w:val="20"/>
          <w:szCs w:val="20"/>
          <w:lang w:val="en-US"/>
        </w:rPr>
        <w:t xml:space="preserve"> </w:t>
      </w:r>
      <w:r w:rsidR="007C1CC6">
        <w:rPr>
          <w:rFonts w:ascii="Arial" w:hAnsi="Arial" w:cs="Arial"/>
          <w:sz w:val="20"/>
          <w:szCs w:val="20"/>
          <w:lang w:val="en-US"/>
        </w:rPr>
        <w:t xml:space="preserve">  </w:t>
      </w:r>
    </w:p>
    <w:p w14:paraId="7C10D8E3" w14:textId="77777777" w:rsidR="00BA0636" w:rsidRPr="00981999" w:rsidRDefault="00BA0636" w:rsidP="00E97BAF">
      <w:pPr>
        <w:pStyle w:val="aa"/>
        <w:tabs>
          <w:tab w:val="right" w:pos="8222"/>
        </w:tabs>
        <w:ind w:left="567" w:right="41" w:hanging="567"/>
        <w:jc w:val="both"/>
        <w:rPr>
          <w:rFonts w:ascii="Arial" w:hAnsi="Arial" w:cs="Arial"/>
          <w:sz w:val="20"/>
          <w:szCs w:val="20"/>
          <w:lang w:val="en-US"/>
        </w:rPr>
      </w:pPr>
    </w:p>
    <w:p w14:paraId="2D5D643E" w14:textId="0C606A5D" w:rsidR="009B7A1C" w:rsidRDefault="006D4DCA" w:rsidP="00E97BAF">
      <w:pPr>
        <w:pStyle w:val="a6"/>
        <w:tabs>
          <w:tab w:val="clear" w:pos="8306"/>
          <w:tab w:val="left" w:pos="720"/>
          <w:tab w:val="right" w:pos="8222"/>
        </w:tabs>
        <w:ind w:left="567" w:right="41" w:hanging="567"/>
        <w:jc w:val="both"/>
        <w:rPr>
          <w:rFonts w:ascii="Arial" w:hAnsi="Arial" w:cs="Arial"/>
          <w:sz w:val="20"/>
          <w:szCs w:val="20"/>
          <w:lang w:val="en-US"/>
        </w:rPr>
      </w:pPr>
      <w:r>
        <w:rPr>
          <w:rFonts w:ascii="Arial" w:hAnsi="Arial" w:cs="Arial"/>
          <w:b/>
          <w:sz w:val="20"/>
          <w:szCs w:val="20"/>
          <w:lang w:val="en-US"/>
        </w:rPr>
        <w:t>5b</w:t>
      </w:r>
      <w:r w:rsidR="00BA0636" w:rsidRPr="00981999">
        <w:rPr>
          <w:rFonts w:ascii="Arial" w:hAnsi="Arial" w:cs="Arial"/>
          <w:b/>
          <w:sz w:val="20"/>
          <w:szCs w:val="20"/>
          <w:lang w:val="en-US"/>
        </w:rPr>
        <w:t>.</w:t>
      </w:r>
      <w:r w:rsidR="00DA1794" w:rsidRPr="00981999">
        <w:rPr>
          <w:rFonts w:ascii="Arial" w:hAnsi="Arial" w:cs="Arial"/>
          <w:sz w:val="20"/>
          <w:szCs w:val="20"/>
          <w:lang w:val="en-US"/>
        </w:rPr>
        <w:t xml:space="preserve">  </w:t>
      </w:r>
      <w:r w:rsidR="007C1CC6">
        <w:rPr>
          <w:rFonts w:ascii="Arial" w:hAnsi="Arial" w:cs="Arial"/>
          <w:sz w:val="20"/>
          <w:szCs w:val="20"/>
          <w:lang w:val="en-US"/>
        </w:rPr>
        <w:t xml:space="preserve"> </w:t>
      </w:r>
      <w:r w:rsidR="00083B5F">
        <w:rPr>
          <w:rFonts w:ascii="Arial" w:hAnsi="Arial" w:cs="Arial"/>
          <w:sz w:val="20"/>
          <w:szCs w:val="20"/>
          <w:lang w:val="en-US"/>
        </w:rPr>
        <w:t xml:space="preserve"> </w:t>
      </w:r>
      <w:r w:rsidR="00435DAC">
        <w:rPr>
          <w:rFonts w:ascii="Arial" w:hAnsi="Arial" w:cs="Arial"/>
          <w:sz w:val="20"/>
          <w:szCs w:val="20"/>
          <w:lang w:val="en-US"/>
        </w:rPr>
        <w:t xml:space="preserve"> </w:t>
      </w:r>
      <w:r>
        <w:rPr>
          <w:rFonts w:ascii="Arial" w:hAnsi="Arial" w:cs="Arial"/>
          <w:sz w:val="20"/>
          <w:szCs w:val="20"/>
          <w:lang w:val="en-US"/>
        </w:rPr>
        <w:t xml:space="preserve">Hallo, it’s </w:t>
      </w:r>
      <w:proofErr w:type="spellStart"/>
      <w:r>
        <w:rPr>
          <w:rFonts w:ascii="Arial" w:hAnsi="Arial" w:cs="Arial"/>
          <w:sz w:val="20"/>
          <w:szCs w:val="20"/>
          <w:lang w:val="en-US"/>
        </w:rPr>
        <w:t>Mrs</w:t>
      </w:r>
      <w:proofErr w:type="spellEnd"/>
      <w:r>
        <w:rPr>
          <w:rFonts w:ascii="Arial" w:hAnsi="Arial" w:cs="Arial"/>
          <w:sz w:val="20"/>
          <w:szCs w:val="20"/>
          <w:lang w:val="en-US"/>
        </w:rPr>
        <w:t xml:space="preserve"> North again. I’ve had the same problem with the car again – it stopped at the traffic lights and wouldn’t start, just like last time.  I managed to get it going, and it’s here in my office car park.  </w:t>
      </w:r>
      <w:r w:rsidR="00A43CD9">
        <w:rPr>
          <w:rFonts w:ascii="Arial" w:hAnsi="Arial" w:cs="Arial"/>
          <w:sz w:val="20"/>
          <w:szCs w:val="20"/>
          <w:lang w:val="en-US"/>
        </w:rPr>
        <w:t>Can some</w:t>
      </w:r>
      <w:ins w:id="45" w:author="BM" w:date="2021-05-20T20:24:00Z">
        <w:r w:rsidR="00BA14B6">
          <w:rPr>
            <w:rFonts w:ascii="Arial" w:hAnsi="Arial" w:cs="Arial"/>
            <w:sz w:val="20"/>
            <w:szCs w:val="20"/>
            <w:lang w:val="en-US"/>
          </w:rPr>
          <w:t>body</w:t>
        </w:r>
      </w:ins>
      <w:del w:id="46" w:author="BM" w:date="2021-05-20T20:24:00Z">
        <w:r w:rsidR="00A43CD9" w:rsidDel="00BA14B6">
          <w:rPr>
            <w:rFonts w:ascii="Arial" w:hAnsi="Arial" w:cs="Arial"/>
            <w:sz w:val="20"/>
            <w:szCs w:val="20"/>
            <w:lang w:val="en-US"/>
          </w:rPr>
          <w:delText>one</w:delText>
        </w:r>
      </w:del>
      <w:r w:rsidR="00A43CD9">
        <w:rPr>
          <w:rFonts w:ascii="Arial" w:hAnsi="Arial" w:cs="Arial"/>
          <w:sz w:val="20"/>
          <w:szCs w:val="20"/>
          <w:lang w:val="en-US"/>
        </w:rPr>
        <w:t xml:space="preserve"> come and get it,</w:t>
      </w:r>
      <w:ins w:id="47" w:author="BM" w:date="2021-05-20T20:24:00Z">
        <w:r w:rsidR="00BA14B6">
          <w:rPr>
            <w:rFonts w:ascii="Arial" w:hAnsi="Arial" w:cs="Arial"/>
            <w:sz w:val="20"/>
            <w:szCs w:val="20"/>
            <w:lang w:val="en-US"/>
          </w:rPr>
          <w:t xml:space="preserve"> </w:t>
        </w:r>
      </w:ins>
      <w:del w:id="48" w:author="BM" w:date="2021-05-20T20:24:00Z">
        <w:r w:rsidR="00A43CD9" w:rsidDel="00BA14B6">
          <w:rPr>
            <w:rFonts w:ascii="Arial" w:hAnsi="Arial" w:cs="Arial"/>
            <w:sz w:val="20"/>
            <w:szCs w:val="20"/>
            <w:lang w:val="en-US"/>
          </w:rPr>
          <w:delText xml:space="preserve"> be</w:delText>
        </w:r>
      </w:del>
      <w:proofErr w:type="gramStart"/>
      <w:r w:rsidR="00A43CD9">
        <w:rPr>
          <w:rFonts w:ascii="Arial" w:hAnsi="Arial" w:cs="Arial"/>
          <w:sz w:val="20"/>
          <w:szCs w:val="20"/>
          <w:lang w:val="en-US"/>
        </w:rPr>
        <w:t>cause</w:t>
      </w:r>
      <w:proofErr w:type="gramEnd"/>
      <w:r>
        <w:rPr>
          <w:rFonts w:ascii="Arial" w:hAnsi="Arial" w:cs="Arial"/>
          <w:sz w:val="20"/>
          <w:szCs w:val="20"/>
          <w:lang w:val="en-US"/>
        </w:rPr>
        <w:t xml:space="preserve"> I need </w:t>
      </w:r>
      <w:del w:id="49" w:author="BM" w:date="2021-05-20T20:25:00Z">
        <w:r w:rsidDel="00BA14B6">
          <w:rPr>
            <w:rFonts w:ascii="Arial" w:hAnsi="Arial" w:cs="Arial"/>
            <w:sz w:val="20"/>
            <w:szCs w:val="20"/>
            <w:lang w:val="en-US"/>
          </w:rPr>
          <w:delText xml:space="preserve">to have </w:delText>
        </w:r>
      </w:del>
      <w:r>
        <w:rPr>
          <w:rFonts w:ascii="Arial" w:hAnsi="Arial" w:cs="Arial"/>
          <w:sz w:val="20"/>
          <w:szCs w:val="20"/>
          <w:lang w:val="en-US"/>
        </w:rPr>
        <w:t xml:space="preserve">it fixed as soon as possible?  </w:t>
      </w:r>
    </w:p>
    <w:p w14:paraId="320B7B58" w14:textId="7EDFAE3D" w:rsidR="006327A7" w:rsidRDefault="006327A7">
      <w:pPr>
        <w:pStyle w:val="aa"/>
        <w:spacing w:before="120"/>
        <w:ind w:left="0"/>
        <w:jc w:val="both"/>
        <w:rPr>
          <w:ins w:id="50" w:author="BM" w:date="2021-05-17T17:42:00Z"/>
          <w:rFonts w:ascii="Arial" w:hAnsi="Arial" w:cs="Arial"/>
          <w:b/>
          <w:bCs/>
          <w:sz w:val="20"/>
          <w:szCs w:val="20"/>
        </w:rPr>
        <w:pPrChange w:id="51" w:author="BM" w:date="2021-05-17T17:43:00Z">
          <w:pPr>
            <w:pStyle w:val="aa"/>
            <w:ind w:left="0" w:hanging="540"/>
            <w:jc w:val="both"/>
          </w:pPr>
        </w:pPrChange>
      </w:pPr>
      <w:ins w:id="52" w:author="BM" w:date="2021-05-17T17:42:00Z">
        <w:r w:rsidRPr="00981999">
          <w:rPr>
            <w:rFonts w:ascii="Arial" w:hAnsi="Arial" w:cs="Arial"/>
            <w:b/>
            <w:bCs/>
            <w:sz w:val="20"/>
            <w:szCs w:val="20"/>
          </w:rPr>
          <w:t>Listen again and check your answers.</w:t>
        </w:r>
      </w:ins>
    </w:p>
    <w:p w14:paraId="662C60A8" w14:textId="208BB5FF" w:rsidR="006327A7" w:rsidRDefault="006327A7" w:rsidP="00E97BAF">
      <w:pPr>
        <w:pStyle w:val="aa"/>
        <w:ind w:left="0" w:hanging="540"/>
        <w:jc w:val="both"/>
        <w:rPr>
          <w:ins w:id="53" w:author="BM" w:date="2021-05-17T17:42:00Z"/>
          <w:rFonts w:ascii="Arial" w:hAnsi="Arial" w:cs="Arial"/>
          <w:b/>
          <w:bCs/>
          <w:sz w:val="20"/>
          <w:szCs w:val="20"/>
        </w:rPr>
      </w:pPr>
    </w:p>
    <w:p w14:paraId="2AD1BFF2" w14:textId="77777777" w:rsidR="006327A7" w:rsidRPr="00981999" w:rsidRDefault="006327A7" w:rsidP="00E97BAF">
      <w:pPr>
        <w:pStyle w:val="aa"/>
        <w:ind w:left="0" w:hanging="540"/>
        <w:jc w:val="both"/>
        <w:rPr>
          <w:rFonts w:ascii="Arial" w:hAnsi="Arial" w:cs="Arial"/>
          <w:sz w:val="20"/>
          <w:szCs w:val="20"/>
          <w:lang w:val="en-US"/>
        </w:rPr>
      </w:pPr>
    </w:p>
    <w:p w14:paraId="4C29F137" w14:textId="60E60777" w:rsidR="00083F8A" w:rsidRPr="00981999" w:rsidRDefault="00A821E7">
      <w:pPr>
        <w:pStyle w:val="a6"/>
        <w:tabs>
          <w:tab w:val="left" w:pos="720"/>
        </w:tabs>
        <w:ind w:hanging="540"/>
        <w:jc w:val="center"/>
        <w:rPr>
          <w:rFonts w:ascii="Arial" w:hAnsi="Arial" w:cs="Arial"/>
          <w:b/>
          <w:sz w:val="20"/>
          <w:szCs w:val="20"/>
          <w:u w:val="single"/>
          <w:lang w:val="en-US"/>
        </w:rPr>
        <w:pPrChange w:id="54" w:author="BM" w:date="2021-05-17T17:42:00Z">
          <w:pPr>
            <w:pStyle w:val="a6"/>
            <w:tabs>
              <w:tab w:val="left" w:pos="720"/>
            </w:tabs>
            <w:ind w:hanging="540"/>
            <w:jc w:val="both"/>
          </w:pPr>
        </w:pPrChange>
      </w:pPr>
      <w:r w:rsidRPr="00981999">
        <w:rPr>
          <w:rFonts w:ascii="Arial" w:hAnsi="Arial" w:cs="Arial"/>
          <w:b/>
          <w:sz w:val="20"/>
          <w:szCs w:val="20"/>
          <w:u w:val="single"/>
          <w:lang w:val="en-US"/>
        </w:rPr>
        <w:t xml:space="preserve">ACTIVITY </w:t>
      </w:r>
      <w:r w:rsidR="00C82FBA" w:rsidRPr="00981999">
        <w:rPr>
          <w:rFonts w:ascii="Arial" w:hAnsi="Arial" w:cs="Arial"/>
          <w:b/>
          <w:sz w:val="20"/>
          <w:szCs w:val="20"/>
          <w:u w:val="single"/>
          <w:lang w:val="en-US"/>
        </w:rPr>
        <w:t>2</w:t>
      </w:r>
    </w:p>
    <w:p w14:paraId="00179730" w14:textId="77777777" w:rsidR="00C934BF" w:rsidRPr="00981999" w:rsidRDefault="00C934BF" w:rsidP="00E97BAF">
      <w:pPr>
        <w:jc w:val="both"/>
        <w:rPr>
          <w:rFonts w:ascii="Arial" w:hAnsi="Arial" w:cs="Arial"/>
          <w:bCs/>
          <w:sz w:val="20"/>
          <w:szCs w:val="20"/>
          <w:lang w:val="en-US" w:eastAsia="el-GR"/>
        </w:rPr>
      </w:pPr>
    </w:p>
    <w:p w14:paraId="240FB580" w14:textId="77777777" w:rsidR="00BA0636" w:rsidRDefault="00C11F02" w:rsidP="00E97BAF">
      <w:pPr>
        <w:pStyle w:val="a5"/>
        <w:spacing w:after="120"/>
        <w:ind w:left="567" w:right="41" w:hanging="567"/>
        <w:jc w:val="both"/>
        <w:rPr>
          <w:rFonts w:ascii="Arial" w:hAnsi="Arial" w:cs="Arial"/>
          <w:sz w:val="20"/>
          <w:szCs w:val="20"/>
        </w:rPr>
      </w:pPr>
      <w:r w:rsidRPr="00981999">
        <w:rPr>
          <w:rFonts w:ascii="Arial" w:hAnsi="Arial" w:cs="Arial"/>
          <w:sz w:val="20"/>
          <w:szCs w:val="20"/>
        </w:rPr>
        <w:t>Listen and fill in items 6b-10b with the right word</w:t>
      </w:r>
      <w:r w:rsidRPr="00981999">
        <w:rPr>
          <w:rFonts w:ascii="Arial" w:hAnsi="Arial" w:cs="Arial"/>
          <w:bCs w:val="0"/>
          <w:sz w:val="20"/>
          <w:szCs w:val="20"/>
        </w:rPr>
        <w:t>, as in the example</w:t>
      </w:r>
      <w:r w:rsidRPr="00981999">
        <w:rPr>
          <w:rFonts w:ascii="Arial" w:hAnsi="Arial" w:cs="Arial"/>
          <w:sz w:val="20"/>
          <w:szCs w:val="20"/>
        </w:rPr>
        <w:t>.</w:t>
      </w:r>
    </w:p>
    <w:p w14:paraId="09B2B7A9" w14:textId="77777777" w:rsidR="00682804" w:rsidRDefault="00682804" w:rsidP="00E97BAF">
      <w:pPr>
        <w:pStyle w:val="aa"/>
        <w:tabs>
          <w:tab w:val="left" w:pos="0"/>
        </w:tabs>
        <w:ind w:left="0" w:right="41"/>
        <w:jc w:val="both"/>
        <w:rPr>
          <w:rFonts w:ascii="Arial" w:hAnsi="Arial" w:cs="Arial"/>
          <w:sz w:val="20"/>
          <w:szCs w:val="20"/>
          <w:lang w:eastAsia="el-GR"/>
        </w:rPr>
      </w:pPr>
    </w:p>
    <w:p w14:paraId="283C8C70" w14:textId="14A1DC36" w:rsidR="00FF47A7" w:rsidRPr="00154FCA" w:rsidRDefault="00FC69E2" w:rsidP="00E97BAF">
      <w:pPr>
        <w:pStyle w:val="aa"/>
        <w:tabs>
          <w:tab w:val="left" w:pos="567"/>
        </w:tabs>
        <w:ind w:left="567" w:right="41" w:hanging="567"/>
        <w:jc w:val="both"/>
        <w:rPr>
          <w:rFonts w:ascii="Arial" w:hAnsi="Arial" w:cs="Arial"/>
          <w:color w:val="0000FF" w:themeColor="hyperlink"/>
          <w:sz w:val="20"/>
          <w:szCs w:val="20"/>
          <w:u w:val="single"/>
        </w:rPr>
      </w:pPr>
      <w:r w:rsidRPr="00981999">
        <w:rPr>
          <w:rFonts w:ascii="Arial" w:hAnsi="Arial" w:cs="Arial"/>
          <w:sz w:val="20"/>
          <w:szCs w:val="20"/>
          <w:lang w:eastAsia="el-GR"/>
        </w:rPr>
        <w:t xml:space="preserve">EX: </w:t>
      </w:r>
      <w:r w:rsidR="00DA7C30">
        <w:rPr>
          <w:rFonts w:ascii="Arial" w:hAnsi="Arial" w:cs="Arial"/>
          <w:sz w:val="20"/>
          <w:szCs w:val="20"/>
          <w:lang w:eastAsia="el-GR"/>
        </w:rPr>
        <w:t xml:space="preserve"> </w:t>
      </w:r>
      <w:r w:rsidR="008C6042">
        <w:rPr>
          <w:rFonts w:ascii="Arial" w:hAnsi="Arial" w:cs="Arial"/>
          <w:sz w:val="20"/>
          <w:szCs w:val="20"/>
          <w:lang w:eastAsia="el-GR"/>
        </w:rPr>
        <w:t xml:space="preserve"> </w:t>
      </w:r>
      <w:proofErr w:type="gramStart"/>
      <w:r w:rsidR="00FF47A7">
        <w:rPr>
          <w:rFonts w:ascii="Arial" w:hAnsi="Arial" w:cs="Arial"/>
          <w:sz w:val="20"/>
          <w:szCs w:val="20"/>
          <w:lang w:eastAsia="el-GR"/>
        </w:rPr>
        <w:t>Oh</w:t>
      </w:r>
      <w:proofErr w:type="gramEnd"/>
      <w:r w:rsidR="00FF47A7">
        <w:rPr>
          <w:rFonts w:ascii="Arial" w:hAnsi="Arial" w:cs="Arial"/>
          <w:sz w:val="20"/>
          <w:szCs w:val="20"/>
          <w:lang w:eastAsia="el-GR"/>
        </w:rPr>
        <w:t xml:space="preserve"> it’s so difficult, </w:t>
      </w:r>
      <w:ins w:id="55" w:author="BM" w:date="2021-05-20T20:25:00Z">
        <w:r w:rsidR="00E43340">
          <w:rPr>
            <w:rFonts w:ascii="Arial" w:hAnsi="Arial" w:cs="Arial"/>
            <w:sz w:val="20"/>
            <w:szCs w:val="20"/>
            <w:lang w:eastAsia="el-GR"/>
          </w:rPr>
          <w:t xml:space="preserve">and </w:t>
        </w:r>
      </w:ins>
      <w:r w:rsidR="00FF47A7">
        <w:rPr>
          <w:rFonts w:ascii="Arial" w:hAnsi="Arial" w:cs="Arial"/>
          <w:sz w:val="20"/>
          <w:szCs w:val="20"/>
          <w:lang w:eastAsia="el-GR"/>
        </w:rPr>
        <w:t xml:space="preserve">I know it’s really important for your health and I know you try to exercise and try </w:t>
      </w:r>
      <w:ins w:id="56" w:author="BM" w:date="2021-05-20T20:25:00Z">
        <w:r w:rsidR="00E43340">
          <w:rPr>
            <w:rFonts w:ascii="Arial" w:hAnsi="Arial" w:cs="Arial"/>
            <w:sz w:val="20"/>
            <w:szCs w:val="20"/>
            <w:lang w:eastAsia="el-GR"/>
          </w:rPr>
          <w:t xml:space="preserve">to </w:t>
        </w:r>
      </w:ins>
      <w:r w:rsidR="00FF47A7">
        <w:rPr>
          <w:rFonts w:ascii="Arial" w:hAnsi="Arial" w:cs="Arial"/>
          <w:sz w:val="20"/>
          <w:szCs w:val="20"/>
          <w:lang w:eastAsia="el-GR"/>
        </w:rPr>
        <w:t xml:space="preserve">be careful what you eat.  And I have managed in the past.  OK it’s only about maybe 10 kilos, 15 kilos, but it’s really </w:t>
      </w:r>
      <w:proofErr w:type="spellStart"/>
      <w:r w:rsidR="00FF47A7">
        <w:rPr>
          <w:rFonts w:ascii="Arial" w:hAnsi="Arial" w:cs="Arial"/>
          <w:sz w:val="20"/>
          <w:szCs w:val="20"/>
          <w:lang w:eastAsia="el-GR"/>
        </w:rPr>
        <w:t>really</w:t>
      </w:r>
      <w:proofErr w:type="spellEnd"/>
      <w:r w:rsidR="00FF47A7">
        <w:rPr>
          <w:rFonts w:ascii="Arial" w:hAnsi="Arial" w:cs="Arial"/>
          <w:sz w:val="20"/>
          <w:szCs w:val="20"/>
          <w:lang w:eastAsia="el-GR"/>
        </w:rPr>
        <w:t xml:space="preserve"> difficult to do.</w:t>
      </w:r>
    </w:p>
    <w:p w14:paraId="35E46773" w14:textId="77777777" w:rsidR="00FF47A7" w:rsidRDefault="00FF47A7" w:rsidP="00E97BAF">
      <w:pPr>
        <w:pStyle w:val="aa"/>
        <w:tabs>
          <w:tab w:val="left" w:pos="567"/>
        </w:tabs>
        <w:ind w:left="567" w:right="41" w:hanging="567"/>
        <w:jc w:val="both"/>
        <w:rPr>
          <w:rFonts w:ascii="Arial" w:hAnsi="Arial" w:cs="Arial"/>
          <w:sz w:val="20"/>
          <w:szCs w:val="20"/>
          <w:lang w:eastAsia="el-GR"/>
        </w:rPr>
      </w:pPr>
    </w:p>
    <w:p w14:paraId="16617A8D" w14:textId="64782B34" w:rsidR="00C97530" w:rsidRDefault="00F728F1" w:rsidP="00E97BAF">
      <w:pPr>
        <w:pStyle w:val="aa"/>
        <w:tabs>
          <w:tab w:val="left" w:pos="567"/>
        </w:tabs>
        <w:ind w:left="567" w:right="41" w:hanging="567"/>
        <w:jc w:val="both"/>
        <w:rPr>
          <w:rFonts w:ascii="Arial" w:hAnsi="Arial" w:cs="Arial"/>
          <w:sz w:val="20"/>
          <w:szCs w:val="20"/>
        </w:rPr>
      </w:pPr>
      <w:r w:rsidRPr="00981999">
        <w:rPr>
          <w:rFonts w:ascii="Arial" w:hAnsi="Arial" w:cs="Arial"/>
          <w:sz w:val="20"/>
          <w:szCs w:val="20"/>
        </w:rPr>
        <w:t xml:space="preserve">6b. </w:t>
      </w:r>
      <w:r w:rsidR="007A360D">
        <w:rPr>
          <w:rFonts w:ascii="Arial" w:hAnsi="Arial" w:cs="Arial"/>
          <w:sz w:val="20"/>
          <w:szCs w:val="20"/>
        </w:rPr>
        <w:t xml:space="preserve">  </w:t>
      </w:r>
      <w:r w:rsidR="008F5C81">
        <w:rPr>
          <w:rFonts w:ascii="Arial" w:hAnsi="Arial" w:cs="Arial"/>
          <w:sz w:val="20"/>
          <w:szCs w:val="20"/>
        </w:rPr>
        <w:tab/>
      </w:r>
      <w:r w:rsidR="00C97530">
        <w:rPr>
          <w:rFonts w:ascii="Arial" w:hAnsi="Arial" w:cs="Arial"/>
          <w:sz w:val="20"/>
          <w:szCs w:val="20"/>
          <w:lang w:eastAsia="el-GR"/>
        </w:rPr>
        <w:t>We’d been working so hard on the play, rehearsing every day for a whole two months.  Then just a day before the first performance I got a terrible cold and my throat closed up.  And I couldn’t make a sound.</w:t>
      </w:r>
    </w:p>
    <w:p w14:paraId="34A7298C" w14:textId="77777777" w:rsidR="0037489B" w:rsidRDefault="0037489B" w:rsidP="00E97BAF">
      <w:pPr>
        <w:pStyle w:val="aa"/>
        <w:tabs>
          <w:tab w:val="left" w:pos="567"/>
        </w:tabs>
        <w:ind w:left="567" w:right="41" w:hanging="567"/>
        <w:jc w:val="both"/>
        <w:rPr>
          <w:rFonts w:ascii="Arial" w:hAnsi="Arial" w:cs="Arial"/>
          <w:sz w:val="20"/>
          <w:szCs w:val="20"/>
        </w:rPr>
      </w:pPr>
    </w:p>
    <w:p w14:paraId="0BF1ADCA" w14:textId="711E5470" w:rsidR="006B6456" w:rsidRPr="0037489B" w:rsidRDefault="0037489B" w:rsidP="00E97BAF">
      <w:pPr>
        <w:pStyle w:val="aa"/>
        <w:tabs>
          <w:tab w:val="left" w:pos="567"/>
        </w:tabs>
        <w:ind w:left="567" w:right="41" w:hanging="567"/>
        <w:jc w:val="both"/>
        <w:rPr>
          <w:rFonts w:ascii="Arial" w:hAnsi="Arial" w:cs="Arial"/>
          <w:sz w:val="20"/>
          <w:szCs w:val="20"/>
        </w:rPr>
      </w:pPr>
      <w:r>
        <w:rPr>
          <w:rFonts w:ascii="Arial" w:hAnsi="Arial" w:cs="Arial"/>
          <w:sz w:val="20"/>
          <w:szCs w:val="20"/>
        </w:rPr>
        <w:t>7</w:t>
      </w:r>
      <w:r w:rsidRPr="00981999">
        <w:rPr>
          <w:rFonts w:ascii="Arial" w:hAnsi="Arial" w:cs="Arial"/>
          <w:sz w:val="20"/>
          <w:szCs w:val="20"/>
        </w:rPr>
        <w:t xml:space="preserve">b. </w:t>
      </w:r>
      <w:r>
        <w:rPr>
          <w:rFonts w:ascii="Arial" w:hAnsi="Arial" w:cs="Arial"/>
          <w:sz w:val="20"/>
          <w:szCs w:val="20"/>
        </w:rPr>
        <w:t xml:space="preserve">   </w:t>
      </w:r>
      <w:r w:rsidR="008F5C81">
        <w:rPr>
          <w:rFonts w:ascii="Arial" w:hAnsi="Arial" w:cs="Arial"/>
          <w:sz w:val="20"/>
          <w:szCs w:val="20"/>
        </w:rPr>
        <w:tab/>
      </w:r>
      <w:r w:rsidR="008C6042">
        <w:rPr>
          <w:rFonts w:ascii="Arial" w:hAnsi="Arial" w:cs="Arial"/>
          <w:sz w:val="20"/>
          <w:szCs w:val="20"/>
          <w:lang w:eastAsia="el-GR"/>
        </w:rPr>
        <w:t xml:space="preserve">I couldn’t find them anywhere and the trouble is that without them it’s more difficult to find them because I can’t see.  In the end I sat down on the sofa to think and crunch, I had sat right </w:t>
      </w:r>
      <w:r w:rsidR="00C97530">
        <w:rPr>
          <w:rFonts w:ascii="Arial" w:hAnsi="Arial" w:cs="Arial"/>
          <w:sz w:val="20"/>
          <w:szCs w:val="20"/>
          <w:lang w:eastAsia="el-GR"/>
        </w:rPr>
        <w:t>down on top of them and they were</w:t>
      </w:r>
      <w:r w:rsidR="008C6042">
        <w:rPr>
          <w:rFonts w:ascii="Arial" w:hAnsi="Arial" w:cs="Arial"/>
          <w:sz w:val="20"/>
          <w:szCs w:val="20"/>
          <w:lang w:eastAsia="el-GR"/>
        </w:rPr>
        <w:t xml:space="preserve"> broken into pieces.</w:t>
      </w:r>
    </w:p>
    <w:p w14:paraId="51A4CE43" w14:textId="77777777" w:rsidR="00955A4B" w:rsidRDefault="00955A4B" w:rsidP="00E97BAF">
      <w:pPr>
        <w:pStyle w:val="aa"/>
        <w:tabs>
          <w:tab w:val="left" w:pos="567"/>
        </w:tabs>
        <w:ind w:left="567" w:right="41" w:hanging="567"/>
        <w:jc w:val="both"/>
        <w:rPr>
          <w:rFonts w:ascii="Arial" w:hAnsi="Arial" w:cs="Arial"/>
          <w:sz w:val="20"/>
          <w:szCs w:val="20"/>
        </w:rPr>
      </w:pPr>
    </w:p>
    <w:p w14:paraId="3A89BCCD" w14:textId="3886DC28" w:rsidR="00C97530" w:rsidRDefault="00E16ABF" w:rsidP="00E97BAF">
      <w:pPr>
        <w:pStyle w:val="aa"/>
        <w:tabs>
          <w:tab w:val="left" w:pos="567"/>
        </w:tabs>
        <w:ind w:left="567" w:right="41" w:hanging="567"/>
        <w:jc w:val="both"/>
        <w:rPr>
          <w:rFonts w:ascii="Arial" w:hAnsi="Arial" w:cs="Arial"/>
          <w:sz w:val="20"/>
          <w:szCs w:val="20"/>
          <w:lang w:eastAsia="el-GR"/>
        </w:rPr>
      </w:pPr>
      <w:r>
        <w:rPr>
          <w:rFonts w:ascii="Arial" w:hAnsi="Arial" w:cs="Arial"/>
          <w:sz w:val="20"/>
          <w:szCs w:val="20"/>
        </w:rPr>
        <w:t>8</w:t>
      </w:r>
      <w:r w:rsidR="0037489B" w:rsidRPr="00981999">
        <w:rPr>
          <w:rFonts w:ascii="Arial" w:hAnsi="Arial" w:cs="Arial"/>
          <w:sz w:val="20"/>
          <w:szCs w:val="20"/>
        </w:rPr>
        <w:t xml:space="preserve">b. </w:t>
      </w:r>
      <w:r w:rsidR="0037489B">
        <w:rPr>
          <w:rFonts w:ascii="Arial" w:hAnsi="Arial" w:cs="Arial"/>
          <w:sz w:val="20"/>
          <w:szCs w:val="20"/>
        </w:rPr>
        <w:t xml:space="preserve"> </w:t>
      </w:r>
      <w:r w:rsidR="00FF7AA8">
        <w:rPr>
          <w:rFonts w:ascii="Arial" w:hAnsi="Arial" w:cs="Arial"/>
          <w:sz w:val="20"/>
          <w:szCs w:val="20"/>
        </w:rPr>
        <w:t xml:space="preserve"> </w:t>
      </w:r>
      <w:r w:rsidR="008F5C81">
        <w:rPr>
          <w:rFonts w:ascii="Arial" w:hAnsi="Arial" w:cs="Arial"/>
          <w:sz w:val="20"/>
          <w:szCs w:val="20"/>
        </w:rPr>
        <w:tab/>
      </w:r>
      <w:r w:rsidR="00C97530">
        <w:rPr>
          <w:rFonts w:ascii="Arial" w:hAnsi="Arial" w:cs="Arial"/>
          <w:sz w:val="20"/>
          <w:szCs w:val="20"/>
          <w:lang w:eastAsia="el-GR"/>
        </w:rPr>
        <w:t>It was a time when I was really upset</w:t>
      </w:r>
      <w:ins w:id="57" w:author="BM" w:date="2021-05-17T17:43:00Z">
        <w:r w:rsidR="00DB6802">
          <w:rPr>
            <w:rFonts w:ascii="Arial" w:hAnsi="Arial" w:cs="Arial"/>
            <w:sz w:val="20"/>
            <w:szCs w:val="20"/>
            <w:lang w:eastAsia="el-GR"/>
          </w:rPr>
          <w:t xml:space="preserve"> and worried</w:t>
        </w:r>
      </w:ins>
      <w:r w:rsidR="00C97530">
        <w:rPr>
          <w:rFonts w:ascii="Arial" w:hAnsi="Arial" w:cs="Arial"/>
          <w:sz w:val="20"/>
          <w:szCs w:val="20"/>
          <w:lang w:eastAsia="el-GR"/>
        </w:rPr>
        <w:t xml:space="preserve">, and I couldn’t eat anything.  Nothing.  Nothing tasted good.  </w:t>
      </w:r>
    </w:p>
    <w:p w14:paraId="511CE3DB" w14:textId="77777777" w:rsidR="00582D59" w:rsidRDefault="0037489B" w:rsidP="00E97BAF">
      <w:pPr>
        <w:pStyle w:val="aa"/>
        <w:tabs>
          <w:tab w:val="left" w:pos="567"/>
        </w:tabs>
        <w:ind w:left="567" w:right="41" w:hanging="567"/>
        <w:jc w:val="both"/>
        <w:rPr>
          <w:rFonts w:ascii="Arial" w:hAnsi="Arial" w:cs="Arial"/>
          <w:sz w:val="20"/>
          <w:szCs w:val="20"/>
        </w:rPr>
      </w:pPr>
      <w:r>
        <w:rPr>
          <w:rFonts w:ascii="Arial" w:hAnsi="Arial" w:cs="Arial"/>
          <w:sz w:val="20"/>
          <w:szCs w:val="20"/>
        </w:rPr>
        <w:t xml:space="preserve">  </w:t>
      </w:r>
    </w:p>
    <w:p w14:paraId="5C5E2B2A" w14:textId="62413759" w:rsidR="00C97530" w:rsidRDefault="00E16ABF" w:rsidP="00E97BAF">
      <w:pPr>
        <w:pStyle w:val="aa"/>
        <w:tabs>
          <w:tab w:val="left" w:pos="567"/>
        </w:tabs>
        <w:ind w:left="567" w:right="41" w:hanging="567"/>
        <w:jc w:val="both"/>
        <w:rPr>
          <w:rFonts w:ascii="Arial" w:hAnsi="Arial" w:cs="Arial"/>
          <w:sz w:val="20"/>
          <w:szCs w:val="20"/>
        </w:rPr>
      </w:pPr>
      <w:r>
        <w:rPr>
          <w:rFonts w:ascii="Arial" w:hAnsi="Arial" w:cs="Arial"/>
          <w:sz w:val="20"/>
          <w:szCs w:val="20"/>
        </w:rPr>
        <w:t>9</w:t>
      </w:r>
      <w:r w:rsidR="0037489B" w:rsidRPr="00981999">
        <w:rPr>
          <w:rFonts w:ascii="Arial" w:hAnsi="Arial" w:cs="Arial"/>
          <w:sz w:val="20"/>
          <w:szCs w:val="20"/>
        </w:rPr>
        <w:t>b</w:t>
      </w:r>
      <w:r w:rsidR="00E97BAF">
        <w:rPr>
          <w:rFonts w:ascii="Arial" w:hAnsi="Arial" w:cs="Arial"/>
          <w:sz w:val="20"/>
          <w:szCs w:val="20"/>
        </w:rPr>
        <w:t>.</w:t>
      </w:r>
      <w:r w:rsidR="00FF7AA8">
        <w:rPr>
          <w:rFonts w:ascii="Arial" w:hAnsi="Arial" w:cs="Arial"/>
          <w:sz w:val="20"/>
          <w:szCs w:val="20"/>
        </w:rPr>
        <w:t xml:space="preserve">   </w:t>
      </w:r>
      <w:r w:rsidR="00E97BAF">
        <w:rPr>
          <w:rFonts w:ascii="Arial" w:hAnsi="Arial" w:cs="Arial"/>
          <w:sz w:val="20"/>
          <w:szCs w:val="20"/>
        </w:rPr>
        <w:tab/>
      </w:r>
      <w:r w:rsidR="00C97530">
        <w:rPr>
          <w:rFonts w:ascii="Arial" w:hAnsi="Arial" w:cs="Arial"/>
          <w:sz w:val="20"/>
          <w:szCs w:val="20"/>
          <w:lang w:eastAsia="el-GR"/>
        </w:rPr>
        <w:t xml:space="preserve">I was sure I put them in my bag when I left the house in the morning.  I mean, I never go without them.  When I got back in the evening I searched in my bag and </w:t>
      </w:r>
      <w:ins w:id="58" w:author="BM" w:date="2021-05-20T20:26:00Z">
        <w:r w:rsidR="00E43340">
          <w:rPr>
            <w:rFonts w:ascii="Arial" w:hAnsi="Arial" w:cs="Arial"/>
            <w:sz w:val="20"/>
            <w:szCs w:val="20"/>
            <w:lang w:eastAsia="el-GR"/>
          </w:rPr>
          <w:t xml:space="preserve">I </w:t>
        </w:r>
      </w:ins>
      <w:r w:rsidR="00C97530">
        <w:rPr>
          <w:rFonts w:ascii="Arial" w:hAnsi="Arial" w:cs="Arial"/>
          <w:sz w:val="20"/>
          <w:szCs w:val="20"/>
          <w:lang w:eastAsia="el-GR"/>
        </w:rPr>
        <w:t>couldn’t find them anywhere.  I ended up having to spend the night at my sister’s.</w:t>
      </w:r>
    </w:p>
    <w:p w14:paraId="23AAC599" w14:textId="77777777" w:rsidR="007B1A7D" w:rsidRDefault="007B1A7D" w:rsidP="00E97BAF">
      <w:pPr>
        <w:pStyle w:val="aa"/>
        <w:tabs>
          <w:tab w:val="left" w:pos="567"/>
        </w:tabs>
        <w:ind w:left="567" w:right="41" w:hanging="567"/>
        <w:jc w:val="both"/>
        <w:rPr>
          <w:rFonts w:ascii="Arial" w:hAnsi="Arial" w:cs="Arial"/>
          <w:sz w:val="20"/>
          <w:szCs w:val="20"/>
        </w:rPr>
      </w:pPr>
    </w:p>
    <w:p w14:paraId="696B422A" w14:textId="35A0747C" w:rsidR="00FF47A7" w:rsidRPr="00814018" w:rsidRDefault="00E16ABF" w:rsidP="00E97BAF">
      <w:pPr>
        <w:pStyle w:val="aa"/>
        <w:tabs>
          <w:tab w:val="left" w:pos="567"/>
        </w:tabs>
        <w:ind w:left="567" w:right="41" w:hanging="567"/>
        <w:jc w:val="both"/>
        <w:rPr>
          <w:rStyle w:val="-"/>
          <w:rFonts w:ascii="Arial" w:hAnsi="Arial" w:cs="Arial"/>
          <w:color w:val="auto"/>
          <w:sz w:val="20"/>
          <w:szCs w:val="20"/>
          <w:u w:val="none"/>
        </w:rPr>
      </w:pPr>
      <w:r>
        <w:rPr>
          <w:rFonts w:ascii="Arial" w:hAnsi="Arial" w:cs="Arial"/>
          <w:sz w:val="20"/>
          <w:szCs w:val="20"/>
        </w:rPr>
        <w:t>10b.</w:t>
      </w:r>
      <w:r w:rsidR="0034279C">
        <w:rPr>
          <w:rFonts w:ascii="Arial" w:hAnsi="Arial" w:cs="Arial"/>
          <w:sz w:val="20"/>
          <w:szCs w:val="20"/>
        </w:rPr>
        <w:t xml:space="preserve"> </w:t>
      </w:r>
      <w:r w:rsidR="00E97BAF">
        <w:rPr>
          <w:rFonts w:ascii="Arial" w:hAnsi="Arial" w:cs="Arial"/>
          <w:sz w:val="20"/>
          <w:szCs w:val="20"/>
        </w:rPr>
        <w:tab/>
      </w:r>
      <w:r w:rsidR="00FF47A7">
        <w:rPr>
          <w:rFonts w:ascii="Arial" w:hAnsi="Arial" w:cs="Arial"/>
          <w:sz w:val="20"/>
          <w:szCs w:val="20"/>
          <w:lang w:eastAsia="el-GR"/>
        </w:rPr>
        <w:t>I’ve had so much on my mind lately.  Every night I go to bed at 10.00 but I toss and turn and by morning I’m so tired.</w:t>
      </w:r>
    </w:p>
    <w:p w14:paraId="52D63F51" w14:textId="77777777" w:rsidR="007A360D" w:rsidRPr="0031137A" w:rsidRDefault="000635BC" w:rsidP="00E97BAF">
      <w:pPr>
        <w:pStyle w:val="aa"/>
        <w:tabs>
          <w:tab w:val="left" w:pos="0"/>
          <w:tab w:val="left" w:pos="2490"/>
        </w:tabs>
        <w:ind w:left="0" w:right="41"/>
        <w:jc w:val="both"/>
        <w:rPr>
          <w:rFonts w:ascii="Arial" w:hAnsi="Arial" w:cs="Arial"/>
          <w:bCs/>
          <w:sz w:val="20"/>
          <w:szCs w:val="20"/>
          <w:lang w:eastAsia="el-GR"/>
        </w:rPr>
      </w:pPr>
      <w:r>
        <w:rPr>
          <w:rFonts w:ascii="Arial" w:hAnsi="Arial" w:cs="Arial"/>
          <w:bCs/>
          <w:i/>
          <w:sz w:val="20"/>
          <w:szCs w:val="20"/>
          <w:lang w:eastAsia="el-GR"/>
        </w:rPr>
        <w:t xml:space="preserve"> </w:t>
      </w:r>
    </w:p>
    <w:p w14:paraId="0047DC26" w14:textId="62314562" w:rsidR="00C934BF" w:rsidRPr="00287C66" w:rsidDel="006327A7" w:rsidRDefault="00C934BF" w:rsidP="00E97BAF">
      <w:pPr>
        <w:pStyle w:val="aa"/>
        <w:ind w:right="41"/>
        <w:jc w:val="both"/>
        <w:rPr>
          <w:del w:id="59" w:author="BM" w:date="2021-05-17T17:43:00Z"/>
          <w:rFonts w:ascii="Arial" w:hAnsi="Arial" w:cs="Arial"/>
          <w:b/>
          <w:bCs/>
          <w:sz w:val="20"/>
          <w:szCs w:val="20"/>
        </w:rPr>
      </w:pPr>
    </w:p>
    <w:p w14:paraId="5FD5497C" w14:textId="77777777" w:rsidR="00653E7F" w:rsidRPr="00981999" w:rsidRDefault="005B7A8D" w:rsidP="00E97BAF">
      <w:pPr>
        <w:pStyle w:val="a6"/>
        <w:tabs>
          <w:tab w:val="clear" w:pos="4153"/>
          <w:tab w:val="clear" w:pos="8306"/>
        </w:tabs>
        <w:ind w:right="41"/>
        <w:jc w:val="both"/>
        <w:rPr>
          <w:rFonts w:ascii="Arial" w:hAnsi="Arial" w:cs="Arial"/>
          <w:b/>
          <w:bCs/>
          <w:sz w:val="20"/>
          <w:szCs w:val="20"/>
        </w:rPr>
      </w:pPr>
      <w:r w:rsidRPr="00981999">
        <w:rPr>
          <w:rFonts w:ascii="Arial" w:hAnsi="Arial" w:cs="Arial"/>
          <w:b/>
          <w:bCs/>
          <w:sz w:val="20"/>
          <w:szCs w:val="20"/>
        </w:rPr>
        <w:t>Listen again and check your answers.</w:t>
      </w:r>
      <w:r w:rsidR="00653E7F" w:rsidRPr="00981999">
        <w:rPr>
          <w:rFonts w:ascii="Arial" w:hAnsi="Arial" w:cs="Arial"/>
          <w:sz w:val="20"/>
          <w:szCs w:val="20"/>
        </w:rPr>
        <w:tab/>
      </w:r>
    </w:p>
    <w:sectPr w:rsidR="00653E7F" w:rsidRPr="00981999" w:rsidSect="00EC1EFE">
      <w:headerReference w:type="default" r:id="rId9"/>
      <w:footerReference w:type="even" r:id="rId10"/>
      <w:footerReference w:type="default" r:id="rId11"/>
      <w:pgSz w:w="11906" w:h="16838"/>
      <w:pgMar w:top="1440" w:right="1800" w:bottom="1440" w:left="184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9F2534" w14:textId="77777777" w:rsidR="005C4A88" w:rsidRDefault="005C4A88">
      <w:r>
        <w:separator/>
      </w:r>
    </w:p>
  </w:endnote>
  <w:endnote w:type="continuationSeparator" w:id="0">
    <w:p w14:paraId="26377046" w14:textId="77777777" w:rsidR="005C4A88" w:rsidRDefault="005C4A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ambria">
    <w:panose1 w:val="02040503050406030204"/>
    <w:charset w:val="A1"/>
    <w:family w:val="roman"/>
    <w:pitch w:val="variable"/>
    <w:sig w:usb0="E00006FF" w:usb1="420024FF" w:usb2="02000000" w:usb3="00000000" w:csb0="0000019F" w:csb1="00000000"/>
  </w:font>
  <w:font w:name="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E0002EFF" w:usb1="C000785B" w:usb2="00000009" w:usb3="00000000" w:csb0="000001FF" w:csb1="00000000"/>
  </w:font>
  <w:font w:name="Calibri">
    <w:panose1 w:val="020F05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682FF1" w14:textId="77777777" w:rsidR="001B02E9" w:rsidRDefault="00460FD1">
    <w:pPr>
      <w:pStyle w:val="a7"/>
      <w:framePr w:wrap="around" w:vAnchor="text" w:hAnchor="margin" w:xAlign="right" w:y="1"/>
      <w:rPr>
        <w:rStyle w:val="a8"/>
      </w:rPr>
    </w:pPr>
    <w:r>
      <w:rPr>
        <w:rStyle w:val="a8"/>
      </w:rPr>
      <w:fldChar w:fldCharType="begin"/>
    </w:r>
    <w:r w:rsidR="001B02E9">
      <w:rPr>
        <w:rStyle w:val="a8"/>
      </w:rPr>
      <w:instrText xml:space="preserve">PAGE  </w:instrText>
    </w:r>
    <w:r>
      <w:rPr>
        <w:rStyle w:val="a8"/>
      </w:rPr>
      <w:fldChar w:fldCharType="end"/>
    </w:r>
  </w:p>
  <w:p w14:paraId="0D042452" w14:textId="77777777" w:rsidR="001B02E9" w:rsidRDefault="001B02E9">
    <w:pPr>
      <w:pStyle w:val="a7"/>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1AF9DC" w14:textId="77777777" w:rsidR="008F5C81" w:rsidRPr="008F5C81" w:rsidRDefault="008F5C81">
    <w:pPr>
      <w:pStyle w:val="a7"/>
      <w:jc w:val="center"/>
      <w:rPr>
        <w:rFonts w:asciiTheme="minorHAnsi" w:hAnsiTheme="minorHAnsi" w:cstheme="minorHAnsi"/>
        <w:caps/>
        <w:noProof/>
        <w:sz w:val="22"/>
        <w:szCs w:val="22"/>
      </w:rPr>
    </w:pPr>
    <w:r w:rsidRPr="008F5C81">
      <w:rPr>
        <w:rFonts w:asciiTheme="minorHAnsi" w:hAnsiTheme="minorHAnsi" w:cstheme="minorHAnsi"/>
        <w:caps/>
        <w:sz w:val="22"/>
        <w:szCs w:val="22"/>
      </w:rPr>
      <w:fldChar w:fldCharType="begin"/>
    </w:r>
    <w:r w:rsidRPr="008F5C81">
      <w:rPr>
        <w:rFonts w:asciiTheme="minorHAnsi" w:hAnsiTheme="minorHAnsi" w:cstheme="minorHAnsi"/>
        <w:caps/>
        <w:sz w:val="22"/>
        <w:szCs w:val="22"/>
      </w:rPr>
      <w:instrText xml:space="preserve"> PAGE   \* MERGEFORMAT </w:instrText>
    </w:r>
    <w:r w:rsidRPr="008F5C81">
      <w:rPr>
        <w:rFonts w:asciiTheme="minorHAnsi" w:hAnsiTheme="minorHAnsi" w:cstheme="minorHAnsi"/>
        <w:caps/>
        <w:sz w:val="22"/>
        <w:szCs w:val="22"/>
      </w:rPr>
      <w:fldChar w:fldCharType="separate"/>
    </w:r>
    <w:r w:rsidRPr="008F5C81">
      <w:rPr>
        <w:rFonts w:asciiTheme="minorHAnsi" w:hAnsiTheme="minorHAnsi" w:cstheme="minorHAnsi"/>
        <w:caps/>
        <w:noProof/>
        <w:sz w:val="22"/>
        <w:szCs w:val="22"/>
      </w:rPr>
      <w:t>2</w:t>
    </w:r>
    <w:r w:rsidRPr="008F5C81">
      <w:rPr>
        <w:rFonts w:asciiTheme="minorHAnsi" w:hAnsiTheme="minorHAnsi" w:cstheme="minorHAnsi"/>
        <w:caps/>
        <w:noProof/>
        <w:sz w:val="22"/>
        <w:szCs w:val="22"/>
      </w:rPr>
      <w:fldChar w:fldCharType="end"/>
    </w:r>
  </w:p>
  <w:p w14:paraId="74EFF5C8" w14:textId="382D674F" w:rsidR="009672AB" w:rsidRDefault="009672AB">
    <w:pPr>
      <w:pStyle w:val="a7"/>
      <w:ind w:right="360"/>
      <w:rPr>
        <w:sz w:val="20"/>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B5E303" w14:textId="77777777" w:rsidR="005C4A88" w:rsidRDefault="005C4A88">
      <w:r>
        <w:separator/>
      </w:r>
    </w:p>
  </w:footnote>
  <w:footnote w:type="continuationSeparator" w:id="0">
    <w:p w14:paraId="27D3F6C6" w14:textId="77777777" w:rsidR="005C4A88" w:rsidRDefault="005C4A8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29BD0A" w14:textId="77777777" w:rsidR="003D2554" w:rsidRDefault="003D2554" w:rsidP="003D2554">
    <w:pPr>
      <w:pStyle w:val="a7"/>
      <w:ind w:right="360"/>
      <w:rPr>
        <w:sz w:val="20"/>
        <w:lang w:val="en-US"/>
      </w:rPr>
    </w:pPr>
  </w:p>
  <w:p w14:paraId="344609F7" w14:textId="77777777" w:rsidR="003D2554" w:rsidRDefault="003D2554" w:rsidP="005850C3">
    <w:pPr>
      <w:pStyle w:val="a6"/>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F282FC0A"/>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54D0524"/>
    <w:multiLevelType w:val="hybridMultilevel"/>
    <w:tmpl w:val="F0D23FEC"/>
    <w:lvl w:ilvl="0" w:tplc="0409000F">
      <w:start w:val="1"/>
      <w:numFmt w:val="decimal"/>
      <w:lvlText w:val="%1."/>
      <w:lvlJc w:val="left"/>
      <w:pPr>
        <w:ind w:left="1080" w:hanging="360"/>
      </w:pPr>
    </w:lvl>
    <w:lvl w:ilvl="1" w:tplc="04080019">
      <w:start w:val="1"/>
      <w:numFmt w:val="lowerLetter"/>
      <w:lvlText w:val="%2."/>
      <w:lvlJc w:val="left"/>
      <w:pPr>
        <w:ind w:left="1800" w:hanging="360"/>
      </w:pPr>
    </w:lvl>
    <w:lvl w:ilvl="2" w:tplc="0408001B">
      <w:start w:val="1"/>
      <w:numFmt w:val="lowerRoman"/>
      <w:lvlText w:val="%3."/>
      <w:lvlJc w:val="right"/>
      <w:pPr>
        <w:ind w:left="2520" w:hanging="180"/>
      </w:pPr>
    </w:lvl>
    <w:lvl w:ilvl="3" w:tplc="0408000F">
      <w:start w:val="1"/>
      <w:numFmt w:val="decimal"/>
      <w:lvlText w:val="%4."/>
      <w:lvlJc w:val="left"/>
      <w:pPr>
        <w:ind w:left="3240" w:hanging="360"/>
      </w:pPr>
    </w:lvl>
    <w:lvl w:ilvl="4" w:tplc="04080019">
      <w:start w:val="1"/>
      <w:numFmt w:val="lowerLetter"/>
      <w:lvlText w:val="%5."/>
      <w:lvlJc w:val="left"/>
      <w:pPr>
        <w:ind w:left="3960" w:hanging="360"/>
      </w:pPr>
    </w:lvl>
    <w:lvl w:ilvl="5" w:tplc="0408001B">
      <w:start w:val="1"/>
      <w:numFmt w:val="lowerRoman"/>
      <w:lvlText w:val="%6."/>
      <w:lvlJc w:val="right"/>
      <w:pPr>
        <w:ind w:left="4680" w:hanging="180"/>
      </w:pPr>
    </w:lvl>
    <w:lvl w:ilvl="6" w:tplc="0408000F">
      <w:start w:val="1"/>
      <w:numFmt w:val="decimal"/>
      <w:lvlText w:val="%7."/>
      <w:lvlJc w:val="left"/>
      <w:pPr>
        <w:ind w:left="5400" w:hanging="360"/>
      </w:pPr>
    </w:lvl>
    <w:lvl w:ilvl="7" w:tplc="04080019">
      <w:start w:val="1"/>
      <w:numFmt w:val="lowerLetter"/>
      <w:lvlText w:val="%8."/>
      <w:lvlJc w:val="left"/>
      <w:pPr>
        <w:ind w:left="6120" w:hanging="360"/>
      </w:pPr>
    </w:lvl>
    <w:lvl w:ilvl="8" w:tplc="0408001B">
      <w:start w:val="1"/>
      <w:numFmt w:val="lowerRoman"/>
      <w:lvlText w:val="%9."/>
      <w:lvlJc w:val="right"/>
      <w:pPr>
        <w:ind w:left="6840" w:hanging="180"/>
      </w:pPr>
    </w:lvl>
  </w:abstractNum>
  <w:abstractNum w:abstractNumId="2" w15:restartNumberingAfterBreak="0">
    <w:nsid w:val="07BD1A36"/>
    <w:multiLevelType w:val="hybridMultilevel"/>
    <w:tmpl w:val="9380FE6A"/>
    <w:lvl w:ilvl="0" w:tplc="00B0A550">
      <w:start w:val="1"/>
      <w:numFmt w:val="upperLetter"/>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3" w15:restartNumberingAfterBreak="0">
    <w:nsid w:val="0BFB5823"/>
    <w:multiLevelType w:val="hybridMultilevel"/>
    <w:tmpl w:val="9A82E964"/>
    <w:lvl w:ilvl="0" w:tplc="B98476BC">
      <w:start w:val="1"/>
      <w:numFmt w:val="upperLetter"/>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4" w15:restartNumberingAfterBreak="0">
    <w:nsid w:val="0C750D0D"/>
    <w:multiLevelType w:val="hybridMultilevel"/>
    <w:tmpl w:val="F9DACBB0"/>
    <w:lvl w:ilvl="0" w:tplc="B9BCCF80">
      <w:start w:val="1"/>
      <w:numFmt w:val="upperLetter"/>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5" w15:restartNumberingAfterBreak="0">
    <w:nsid w:val="0EDB1E26"/>
    <w:multiLevelType w:val="hybridMultilevel"/>
    <w:tmpl w:val="191CC3C6"/>
    <w:lvl w:ilvl="0" w:tplc="5F54A0E0">
      <w:start w:val="1"/>
      <w:numFmt w:val="lowerLetter"/>
      <w:lvlText w:val="%1)"/>
      <w:lvlJc w:val="left"/>
      <w:pPr>
        <w:ind w:left="-360" w:hanging="360"/>
      </w:pPr>
      <w:rPr>
        <w:rFonts w:hint="default"/>
      </w:rPr>
    </w:lvl>
    <w:lvl w:ilvl="1" w:tplc="04080019" w:tentative="1">
      <w:start w:val="1"/>
      <w:numFmt w:val="lowerLetter"/>
      <w:lvlText w:val="%2."/>
      <w:lvlJc w:val="left"/>
      <w:pPr>
        <w:ind w:left="360" w:hanging="360"/>
      </w:pPr>
    </w:lvl>
    <w:lvl w:ilvl="2" w:tplc="0408001B" w:tentative="1">
      <w:start w:val="1"/>
      <w:numFmt w:val="lowerRoman"/>
      <w:lvlText w:val="%3."/>
      <w:lvlJc w:val="right"/>
      <w:pPr>
        <w:ind w:left="1080" w:hanging="180"/>
      </w:pPr>
    </w:lvl>
    <w:lvl w:ilvl="3" w:tplc="0408000F" w:tentative="1">
      <w:start w:val="1"/>
      <w:numFmt w:val="decimal"/>
      <w:lvlText w:val="%4."/>
      <w:lvlJc w:val="left"/>
      <w:pPr>
        <w:ind w:left="1800" w:hanging="360"/>
      </w:pPr>
    </w:lvl>
    <w:lvl w:ilvl="4" w:tplc="04080019" w:tentative="1">
      <w:start w:val="1"/>
      <w:numFmt w:val="lowerLetter"/>
      <w:lvlText w:val="%5."/>
      <w:lvlJc w:val="left"/>
      <w:pPr>
        <w:ind w:left="2520" w:hanging="360"/>
      </w:pPr>
    </w:lvl>
    <w:lvl w:ilvl="5" w:tplc="0408001B" w:tentative="1">
      <w:start w:val="1"/>
      <w:numFmt w:val="lowerRoman"/>
      <w:lvlText w:val="%6."/>
      <w:lvlJc w:val="right"/>
      <w:pPr>
        <w:ind w:left="3240" w:hanging="180"/>
      </w:pPr>
    </w:lvl>
    <w:lvl w:ilvl="6" w:tplc="0408000F" w:tentative="1">
      <w:start w:val="1"/>
      <w:numFmt w:val="decimal"/>
      <w:lvlText w:val="%7."/>
      <w:lvlJc w:val="left"/>
      <w:pPr>
        <w:ind w:left="3960" w:hanging="360"/>
      </w:pPr>
    </w:lvl>
    <w:lvl w:ilvl="7" w:tplc="04080019" w:tentative="1">
      <w:start w:val="1"/>
      <w:numFmt w:val="lowerLetter"/>
      <w:lvlText w:val="%8."/>
      <w:lvlJc w:val="left"/>
      <w:pPr>
        <w:ind w:left="4680" w:hanging="360"/>
      </w:pPr>
    </w:lvl>
    <w:lvl w:ilvl="8" w:tplc="0408001B" w:tentative="1">
      <w:start w:val="1"/>
      <w:numFmt w:val="lowerRoman"/>
      <w:lvlText w:val="%9."/>
      <w:lvlJc w:val="right"/>
      <w:pPr>
        <w:ind w:left="5400" w:hanging="180"/>
      </w:pPr>
    </w:lvl>
  </w:abstractNum>
  <w:abstractNum w:abstractNumId="6" w15:restartNumberingAfterBreak="0">
    <w:nsid w:val="11AE70E7"/>
    <w:multiLevelType w:val="hybridMultilevel"/>
    <w:tmpl w:val="F5C426FC"/>
    <w:lvl w:ilvl="0" w:tplc="C98CB546">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7" w15:restartNumberingAfterBreak="0">
    <w:nsid w:val="15AB7DD1"/>
    <w:multiLevelType w:val="hybridMultilevel"/>
    <w:tmpl w:val="AF9C6D2E"/>
    <w:lvl w:ilvl="0" w:tplc="CB121EA2">
      <w:start w:val="1"/>
      <w:numFmt w:val="lowerLetter"/>
      <w:lvlText w:val="%1)"/>
      <w:lvlJc w:val="left"/>
      <w:pPr>
        <w:ind w:left="-360" w:hanging="360"/>
      </w:pPr>
      <w:rPr>
        <w:rFonts w:hint="default"/>
      </w:rPr>
    </w:lvl>
    <w:lvl w:ilvl="1" w:tplc="04080019" w:tentative="1">
      <w:start w:val="1"/>
      <w:numFmt w:val="lowerLetter"/>
      <w:lvlText w:val="%2."/>
      <w:lvlJc w:val="left"/>
      <w:pPr>
        <w:ind w:left="360" w:hanging="360"/>
      </w:pPr>
    </w:lvl>
    <w:lvl w:ilvl="2" w:tplc="0408001B" w:tentative="1">
      <w:start w:val="1"/>
      <w:numFmt w:val="lowerRoman"/>
      <w:lvlText w:val="%3."/>
      <w:lvlJc w:val="right"/>
      <w:pPr>
        <w:ind w:left="1080" w:hanging="180"/>
      </w:pPr>
    </w:lvl>
    <w:lvl w:ilvl="3" w:tplc="0408000F" w:tentative="1">
      <w:start w:val="1"/>
      <w:numFmt w:val="decimal"/>
      <w:lvlText w:val="%4."/>
      <w:lvlJc w:val="left"/>
      <w:pPr>
        <w:ind w:left="1800" w:hanging="360"/>
      </w:pPr>
    </w:lvl>
    <w:lvl w:ilvl="4" w:tplc="04080019" w:tentative="1">
      <w:start w:val="1"/>
      <w:numFmt w:val="lowerLetter"/>
      <w:lvlText w:val="%5."/>
      <w:lvlJc w:val="left"/>
      <w:pPr>
        <w:ind w:left="2520" w:hanging="360"/>
      </w:pPr>
    </w:lvl>
    <w:lvl w:ilvl="5" w:tplc="0408001B" w:tentative="1">
      <w:start w:val="1"/>
      <w:numFmt w:val="lowerRoman"/>
      <w:lvlText w:val="%6."/>
      <w:lvlJc w:val="right"/>
      <w:pPr>
        <w:ind w:left="3240" w:hanging="180"/>
      </w:pPr>
    </w:lvl>
    <w:lvl w:ilvl="6" w:tplc="0408000F" w:tentative="1">
      <w:start w:val="1"/>
      <w:numFmt w:val="decimal"/>
      <w:lvlText w:val="%7."/>
      <w:lvlJc w:val="left"/>
      <w:pPr>
        <w:ind w:left="3960" w:hanging="360"/>
      </w:pPr>
    </w:lvl>
    <w:lvl w:ilvl="7" w:tplc="04080019" w:tentative="1">
      <w:start w:val="1"/>
      <w:numFmt w:val="lowerLetter"/>
      <w:lvlText w:val="%8."/>
      <w:lvlJc w:val="left"/>
      <w:pPr>
        <w:ind w:left="4680" w:hanging="360"/>
      </w:pPr>
    </w:lvl>
    <w:lvl w:ilvl="8" w:tplc="0408001B" w:tentative="1">
      <w:start w:val="1"/>
      <w:numFmt w:val="lowerRoman"/>
      <w:lvlText w:val="%9."/>
      <w:lvlJc w:val="right"/>
      <w:pPr>
        <w:ind w:left="5400" w:hanging="180"/>
      </w:pPr>
    </w:lvl>
  </w:abstractNum>
  <w:abstractNum w:abstractNumId="8" w15:restartNumberingAfterBreak="0">
    <w:nsid w:val="1BD325C2"/>
    <w:multiLevelType w:val="hybridMultilevel"/>
    <w:tmpl w:val="4A8A16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C6342A6"/>
    <w:multiLevelType w:val="hybridMultilevel"/>
    <w:tmpl w:val="2C82EDC0"/>
    <w:lvl w:ilvl="0" w:tplc="74F42106">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0" w15:restartNumberingAfterBreak="0">
    <w:nsid w:val="1E026E70"/>
    <w:multiLevelType w:val="hybridMultilevel"/>
    <w:tmpl w:val="13ECB52A"/>
    <w:lvl w:ilvl="0" w:tplc="B26EB07C">
      <w:start w:val="1"/>
      <w:numFmt w:val="upperLetter"/>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11" w15:restartNumberingAfterBreak="0">
    <w:nsid w:val="1FF541F6"/>
    <w:multiLevelType w:val="hybridMultilevel"/>
    <w:tmpl w:val="9BD610A0"/>
    <w:lvl w:ilvl="0" w:tplc="C876EF8E">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2" w15:restartNumberingAfterBreak="0">
    <w:nsid w:val="2015730F"/>
    <w:multiLevelType w:val="hybridMultilevel"/>
    <w:tmpl w:val="92CAC208"/>
    <w:lvl w:ilvl="0" w:tplc="D0D88FA0">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236F13D2"/>
    <w:multiLevelType w:val="hybridMultilevel"/>
    <w:tmpl w:val="9E12C762"/>
    <w:lvl w:ilvl="0" w:tplc="DE24A76E">
      <w:start w:val="1"/>
      <w:numFmt w:val="upperLetter"/>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4" w15:restartNumberingAfterBreak="0">
    <w:nsid w:val="243658CB"/>
    <w:multiLevelType w:val="hybridMultilevel"/>
    <w:tmpl w:val="03821508"/>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15:restartNumberingAfterBreak="0">
    <w:nsid w:val="2827282F"/>
    <w:multiLevelType w:val="hybridMultilevel"/>
    <w:tmpl w:val="FD54342E"/>
    <w:lvl w:ilvl="0" w:tplc="D18CA8E6">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6" w15:restartNumberingAfterBreak="0">
    <w:nsid w:val="28881F63"/>
    <w:multiLevelType w:val="hybridMultilevel"/>
    <w:tmpl w:val="4E28E46A"/>
    <w:lvl w:ilvl="0" w:tplc="0408000F">
      <w:start w:val="1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15:restartNumberingAfterBreak="0">
    <w:nsid w:val="2E3A2A40"/>
    <w:multiLevelType w:val="hybridMultilevel"/>
    <w:tmpl w:val="D0C24C72"/>
    <w:lvl w:ilvl="0" w:tplc="AB4C291E">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8" w15:restartNumberingAfterBreak="0">
    <w:nsid w:val="33463580"/>
    <w:multiLevelType w:val="hybridMultilevel"/>
    <w:tmpl w:val="BDEA3652"/>
    <w:lvl w:ilvl="0" w:tplc="F4168B20">
      <w:start w:val="6"/>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350F50FE"/>
    <w:multiLevelType w:val="hybridMultilevel"/>
    <w:tmpl w:val="6EEA8514"/>
    <w:lvl w:ilvl="0" w:tplc="2430D30E">
      <w:start w:val="1"/>
      <w:numFmt w:val="decimal"/>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20" w15:restartNumberingAfterBreak="0">
    <w:nsid w:val="37E931C1"/>
    <w:multiLevelType w:val="hybridMultilevel"/>
    <w:tmpl w:val="1DFA82EA"/>
    <w:lvl w:ilvl="0" w:tplc="2430D30E">
      <w:start w:val="21"/>
      <w:numFmt w:val="decimal"/>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21" w15:restartNumberingAfterBreak="0">
    <w:nsid w:val="39FF29ED"/>
    <w:multiLevelType w:val="hybridMultilevel"/>
    <w:tmpl w:val="62B0783E"/>
    <w:lvl w:ilvl="0" w:tplc="E94EECA0">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15:restartNumberingAfterBreak="0">
    <w:nsid w:val="3EFA4FE7"/>
    <w:multiLevelType w:val="hybridMultilevel"/>
    <w:tmpl w:val="20A6E202"/>
    <w:lvl w:ilvl="0" w:tplc="C31C7BA6">
      <w:start w:val="1"/>
      <w:numFmt w:val="lowerLetter"/>
      <w:lvlText w:val="%1)"/>
      <w:lvlJc w:val="left"/>
      <w:pPr>
        <w:ind w:left="-360" w:hanging="360"/>
      </w:pPr>
      <w:rPr>
        <w:rFonts w:hint="default"/>
      </w:rPr>
    </w:lvl>
    <w:lvl w:ilvl="1" w:tplc="04080019" w:tentative="1">
      <w:start w:val="1"/>
      <w:numFmt w:val="lowerLetter"/>
      <w:lvlText w:val="%2."/>
      <w:lvlJc w:val="left"/>
      <w:pPr>
        <w:ind w:left="360" w:hanging="360"/>
      </w:pPr>
    </w:lvl>
    <w:lvl w:ilvl="2" w:tplc="0408001B" w:tentative="1">
      <w:start w:val="1"/>
      <w:numFmt w:val="lowerRoman"/>
      <w:lvlText w:val="%3."/>
      <w:lvlJc w:val="right"/>
      <w:pPr>
        <w:ind w:left="1080" w:hanging="180"/>
      </w:pPr>
    </w:lvl>
    <w:lvl w:ilvl="3" w:tplc="0408000F" w:tentative="1">
      <w:start w:val="1"/>
      <w:numFmt w:val="decimal"/>
      <w:lvlText w:val="%4."/>
      <w:lvlJc w:val="left"/>
      <w:pPr>
        <w:ind w:left="1800" w:hanging="360"/>
      </w:pPr>
    </w:lvl>
    <w:lvl w:ilvl="4" w:tplc="04080019" w:tentative="1">
      <w:start w:val="1"/>
      <w:numFmt w:val="lowerLetter"/>
      <w:lvlText w:val="%5."/>
      <w:lvlJc w:val="left"/>
      <w:pPr>
        <w:ind w:left="2520" w:hanging="360"/>
      </w:pPr>
    </w:lvl>
    <w:lvl w:ilvl="5" w:tplc="0408001B" w:tentative="1">
      <w:start w:val="1"/>
      <w:numFmt w:val="lowerRoman"/>
      <w:lvlText w:val="%6."/>
      <w:lvlJc w:val="right"/>
      <w:pPr>
        <w:ind w:left="3240" w:hanging="180"/>
      </w:pPr>
    </w:lvl>
    <w:lvl w:ilvl="6" w:tplc="0408000F" w:tentative="1">
      <w:start w:val="1"/>
      <w:numFmt w:val="decimal"/>
      <w:lvlText w:val="%7."/>
      <w:lvlJc w:val="left"/>
      <w:pPr>
        <w:ind w:left="3960" w:hanging="360"/>
      </w:pPr>
    </w:lvl>
    <w:lvl w:ilvl="7" w:tplc="04080019" w:tentative="1">
      <w:start w:val="1"/>
      <w:numFmt w:val="lowerLetter"/>
      <w:lvlText w:val="%8."/>
      <w:lvlJc w:val="left"/>
      <w:pPr>
        <w:ind w:left="4680" w:hanging="360"/>
      </w:pPr>
    </w:lvl>
    <w:lvl w:ilvl="8" w:tplc="0408001B" w:tentative="1">
      <w:start w:val="1"/>
      <w:numFmt w:val="lowerRoman"/>
      <w:lvlText w:val="%9."/>
      <w:lvlJc w:val="right"/>
      <w:pPr>
        <w:ind w:left="5400" w:hanging="180"/>
      </w:pPr>
    </w:lvl>
  </w:abstractNum>
  <w:abstractNum w:abstractNumId="23" w15:restartNumberingAfterBreak="0">
    <w:nsid w:val="40CE5CC0"/>
    <w:multiLevelType w:val="hybridMultilevel"/>
    <w:tmpl w:val="F4341296"/>
    <w:lvl w:ilvl="0" w:tplc="E768079A">
      <w:start w:val="1"/>
      <w:numFmt w:val="lowerLetter"/>
      <w:lvlText w:val="%1)"/>
      <w:lvlJc w:val="left"/>
      <w:pPr>
        <w:ind w:left="-360" w:hanging="360"/>
      </w:pPr>
      <w:rPr>
        <w:rFonts w:hint="default"/>
      </w:rPr>
    </w:lvl>
    <w:lvl w:ilvl="1" w:tplc="04080019" w:tentative="1">
      <w:start w:val="1"/>
      <w:numFmt w:val="lowerLetter"/>
      <w:lvlText w:val="%2."/>
      <w:lvlJc w:val="left"/>
      <w:pPr>
        <w:ind w:left="360" w:hanging="360"/>
      </w:pPr>
    </w:lvl>
    <w:lvl w:ilvl="2" w:tplc="0408001B" w:tentative="1">
      <w:start w:val="1"/>
      <w:numFmt w:val="lowerRoman"/>
      <w:lvlText w:val="%3."/>
      <w:lvlJc w:val="right"/>
      <w:pPr>
        <w:ind w:left="1080" w:hanging="180"/>
      </w:pPr>
    </w:lvl>
    <w:lvl w:ilvl="3" w:tplc="0408000F" w:tentative="1">
      <w:start w:val="1"/>
      <w:numFmt w:val="decimal"/>
      <w:lvlText w:val="%4."/>
      <w:lvlJc w:val="left"/>
      <w:pPr>
        <w:ind w:left="1800" w:hanging="360"/>
      </w:pPr>
    </w:lvl>
    <w:lvl w:ilvl="4" w:tplc="04080019" w:tentative="1">
      <w:start w:val="1"/>
      <w:numFmt w:val="lowerLetter"/>
      <w:lvlText w:val="%5."/>
      <w:lvlJc w:val="left"/>
      <w:pPr>
        <w:ind w:left="2520" w:hanging="360"/>
      </w:pPr>
    </w:lvl>
    <w:lvl w:ilvl="5" w:tplc="0408001B" w:tentative="1">
      <w:start w:val="1"/>
      <w:numFmt w:val="lowerRoman"/>
      <w:lvlText w:val="%6."/>
      <w:lvlJc w:val="right"/>
      <w:pPr>
        <w:ind w:left="3240" w:hanging="180"/>
      </w:pPr>
    </w:lvl>
    <w:lvl w:ilvl="6" w:tplc="0408000F" w:tentative="1">
      <w:start w:val="1"/>
      <w:numFmt w:val="decimal"/>
      <w:lvlText w:val="%7."/>
      <w:lvlJc w:val="left"/>
      <w:pPr>
        <w:ind w:left="3960" w:hanging="360"/>
      </w:pPr>
    </w:lvl>
    <w:lvl w:ilvl="7" w:tplc="04080019" w:tentative="1">
      <w:start w:val="1"/>
      <w:numFmt w:val="lowerLetter"/>
      <w:lvlText w:val="%8."/>
      <w:lvlJc w:val="left"/>
      <w:pPr>
        <w:ind w:left="4680" w:hanging="360"/>
      </w:pPr>
    </w:lvl>
    <w:lvl w:ilvl="8" w:tplc="0408001B" w:tentative="1">
      <w:start w:val="1"/>
      <w:numFmt w:val="lowerRoman"/>
      <w:lvlText w:val="%9."/>
      <w:lvlJc w:val="right"/>
      <w:pPr>
        <w:ind w:left="5400" w:hanging="180"/>
      </w:pPr>
    </w:lvl>
  </w:abstractNum>
  <w:abstractNum w:abstractNumId="24" w15:restartNumberingAfterBreak="0">
    <w:nsid w:val="43DD3BC9"/>
    <w:multiLevelType w:val="hybridMultilevel"/>
    <w:tmpl w:val="6102EB28"/>
    <w:lvl w:ilvl="0" w:tplc="E6E450F6">
      <w:start w:val="1"/>
      <w:numFmt w:val="upperLetter"/>
      <w:lvlText w:val="%1."/>
      <w:lvlJc w:val="left"/>
      <w:pPr>
        <w:ind w:left="1800" w:hanging="360"/>
      </w:pPr>
      <w:rPr>
        <w:rFonts w:hint="default"/>
      </w:rPr>
    </w:lvl>
    <w:lvl w:ilvl="1" w:tplc="04080019" w:tentative="1">
      <w:start w:val="1"/>
      <w:numFmt w:val="lowerLetter"/>
      <w:lvlText w:val="%2."/>
      <w:lvlJc w:val="left"/>
      <w:pPr>
        <w:ind w:left="2520" w:hanging="360"/>
      </w:pPr>
    </w:lvl>
    <w:lvl w:ilvl="2" w:tplc="0408001B" w:tentative="1">
      <w:start w:val="1"/>
      <w:numFmt w:val="lowerRoman"/>
      <w:lvlText w:val="%3."/>
      <w:lvlJc w:val="right"/>
      <w:pPr>
        <w:ind w:left="3240" w:hanging="180"/>
      </w:pPr>
    </w:lvl>
    <w:lvl w:ilvl="3" w:tplc="0408000F" w:tentative="1">
      <w:start w:val="1"/>
      <w:numFmt w:val="decimal"/>
      <w:lvlText w:val="%4."/>
      <w:lvlJc w:val="left"/>
      <w:pPr>
        <w:ind w:left="3960" w:hanging="360"/>
      </w:pPr>
    </w:lvl>
    <w:lvl w:ilvl="4" w:tplc="04080019" w:tentative="1">
      <w:start w:val="1"/>
      <w:numFmt w:val="lowerLetter"/>
      <w:lvlText w:val="%5."/>
      <w:lvlJc w:val="left"/>
      <w:pPr>
        <w:ind w:left="4680" w:hanging="360"/>
      </w:pPr>
    </w:lvl>
    <w:lvl w:ilvl="5" w:tplc="0408001B" w:tentative="1">
      <w:start w:val="1"/>
      <w:numFmt w:val="lowerRoman"/>
      <w:lvlText w:val="%6."/>
      <w:lvlJc w:val="right"/>
      <w:pPr>
        <w:ind w:left="5400" w:hanging="180"/>
      </w:pPr>
    </w:lvl>
    <w:lvl w:ilvl="6" w:tplc="0408000F" w:tentative="1">
      <w:start w:val="1"/>
      <w:numFmt w:val="decimal"/>
      <w:lvlText w:val="%7."/>
      <w:lvlJc w:val="left"/>
      <w:pPr>
        <w:ind w:left="6120" w:hanging="360"/>
      </w:pPr>
    </w:lvl>
    <w:lvl w:ilvl="7" w:tplc="04080019" w:tentative="1">
      <w:start w:val="1"/>
      <w:numFmt w:val="lowerLetter"/>
      <w:lvlText w:val="%8."/>
      <w:lvlJc w:val="left"/>
      <w:pPr>
        <w:ind w:left="6840" w:hanging="360"/>
      </w:pPr>
    </w:lvl>
    <w:lvl w:ilvl="8" w:tplc="0408001B" w:tentative="1">
      <w:start w:val="1"/>
      <w:numFmt w:val="lowerRoman"/>
      <w:lvlText w:val="%9."/>
      <w:lvlJc w:val="right"/>
      <w:pPr>
        <w:ind w:left="7560" w:hanging="180"/>
      </w:pPr>
    </w:lvl>
  </w:abstractNum>
  <w:abstractNum w:abstractNumId="25" w15:restartNumberingAfterBreak="0">
    <w:nsid w:val="469D474B"/>
    <w:multiLevelType w:val="hybridMultilevel"/>
    <w:tmpl w:val="4132AE58"/>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6" w15:restartNumberingAfterBreak="0">
    <w:nsid w:val="496A3824"/>
    <w:multiLevelType w:val="hybridMultilevel"/>
    <w:tmpl w:val="18B8AD3A"/>
    <w:lvl w:ilvl="0" w:tplc="50903636">
      <w:start w:val="1"/>
      <w:numFmt w:val="decimal"/>
      <w:lvlText w:val="%1."/>
      <w:lvlJc w:val="left"/>
      <w:pPr>
        <w:ind w:left="1800" w:hanging="360"/>
      </w:pPr>
      <w:rPr>
        <w:rFonts w:hint="default"/>
      </w:rPr>
    </w:lvl>
    <w:lvl w:ilvl="1" w:tplc="04080019" w:tentative="1">
      <w:start w:val="1"/>
      <w:numFmt w:val="lowerLetter"/>
      <w:lvlText w:val="%2."/>
      <w:lvlJc w:val="left"/>
      <w:pPr>
        <w:ind w:left="2520" w:hanging="360"/>
      </w:pPr>
    </w:lvl>
    <w:lvl w:ilvl="2" w:tplc="0408001B" w:tentative="1">
      <w:start w:val="1"/>
      <w:numFmt w:val="lowerRoman"/>
      <w:lvlText w:val="%3."/>
      <w:lvlJc w:val="right"/>
      <w:pPr>
        <w:ind w:left="3240" w:hanging="180"/>
      </w:pPr>
    </w:lvl>
    <w:lvl w:ilvl="3" w:tplc="0408000F" w:tentative="1">
      <w:start w:val="1"/>
      <w:numFmt w:val="decimal"/>
      <w:lvlText w:val="%4."/>
      <w:lvlJc w:val="left"/>
      <w:pPr>
        <w:ind w:left="3960" w:hanging="360"/>
      </w:pPr>
    </w:lvl>
    <w:lvl w:ilvl="4" w:tplc="04080019" w:tentative="1">
      <w:start w:val="1"/>
      <w:numFmt w:val="lowerLetter"/>
      <w:lvlText w:val="%5."/>
      <w:lvlJc w:val="left"/>
      <w:pPr>
        <w:ind w:left="4680" w:hanging="360"/>
      </w:pPr>
    </w:lvl>
    <w:lvl w:ilvl="5" w:tplc="0408001B" w:tentative="1">
      <w:start w:val="1"/>
      <w:numFmt w:val="lowerRoman"/>
      <w:lvlText w:val="%6."/>
      <w:lvlJc w:val="right"/>
      <w:pPr>
        <w:ind w:left="5400" w:hanging="180"/>
      </w:pPr>
    </w:lvl>
    <w:lvl w:ilvl="6" w:tplc="0408000F" w:tentative="1">
      <w:start w:val="1"/>
      <w:numFmt w:val="decimal"/>
      <w:lvlText w:val="%7."/>
      <w:lvlJc w:val="left"/>
      <w:pPr>
        <w:ind w:left="6120" w:hanging="360"/>
      </w:pPr>
    </w:lvl>
    <w:lvl w:ilvl="7" w:tplc="04080019" w:tentative="1">
      <w:start w:val="1"/>
      <w:numFmt w:val="lowerLetter"/>
      <w:lvlText w:val="%8."/>
      <w:lvlJc w:val="left"/>
      <w:pPr>
        <w:ind w:left="6840" w:hanging="360"/>
      </w:pPr>
    </w:lvl>
    <w:lvl w:ilvl="8" w:tplc="0408001B" w:tentative="1">
      <w:start w:val="1"/>
      <w:numFmt w:val="lowerRoman"/>
      <w:lvlText w:val="%9."/>
      <w:lvlJc w:val="right"/>
      <w:pPr>
        <w:ind w:left="7560" w:hanging="180"/>
      </w:pPr>
    </w:lvl>
  </w:abstractNum>
  <w:abstractNum w:abstractNumId="27" w15:restartNumberingAfterBreak="0">
    <w:nsid w:val="4D837135"/>
    <w:multiLevelType w:val="hybridMultilevel"/>
    <w:tmpl w:val="9998D694"/>
    <w:lvl w:ilvl="0" w:tplc="0409000F">
      <w:start w:val="6"/>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15:restartNumberingAfterBreak="0">
    <w:nsid w:val="507E3394"/>
    <w:multiLevelType w:val="hybridMultilevel"/>
    <w:tmpl w:val="EADC85BA"/>
    <w:lvl w:ilvl="0" w:tplc="9EC80E9C">
      <w:start w:val="1"/>
      <w:numFmt w:val="upperLetter"/>
      <w:lvlText w:val="%1."/>
      <w:lvlJc w:val="left"/>
      <w:pPr>
        <w:ind w:left="1801" w:hanging="360"/>
      </w:pPr>
      <w:rPr>
        <w:rFonts w:hint="default"/>
      </w:rPr>
    </w:lvl>
    <w:lvl w:ilvl="1" w:tplc="04080019" w:tentative="1">
      <w:start w:val="1"/>
      <w:numFmt w:val="lowerLetter"/>
      <w:lvlText w:val="%2."/>
      <w:lvlJc w:val="left"/>
      <w:pPr>
        <w:ind w:left="2521" w:hanging="360"/>
      </w:pPr>
    </w:lvl>
    <w:lvl w:ilvl="2" w:tplc="0408001B" w:tentative="1">
      <w:start w:val="1"/>
      <w:numFmt w:val="lowerRoman"/>
      <w:lvlText w:val="%3."/>
      <w:lvlJc w:val="right"/>
      <w:pPr>
        <w:ind w:left="3241" w:hanging="180"/>
      </w:pPr>
    </w:lvl>
    <w:lvl w:ilvl="3" w:tplc="0408000F" w:tentative="1">
      <w:start w:val="1"/>
      <w:numFmt w:val="decimal"/>
      <w:lvlText w:val="%4."/>
      <w:lvlJc w:val="left"/>
      <w:pPr>
        <w:ind w:left="3961" w:hanging="360"/>
      </w:pPr>
    </w:lvl>
    <w:lvl w:ilvl="4" w:tplc="04080019" w:tentative="1">
      <w:start w:val="1"/>
      <w:numFmt w:val="lowerLetter"/>
      <w:lvlText w:val="%5."/>
      <w:lvlJc w:val="left"/>
      <w:pPr>
        <w:ind w:left="4681" w:hanging="360"/>
      </w:pPr>
    </w:lvl>
    <w:lvl w:ilvl="5" w:tplc="0408001B" w:tentative="1">
      <w:start w:val="1"/>
      <w:numFmt w:val="lowerRoman"/>
      <w:lvlText w:val="%6."/>
      <w:lvlJc w:val="right"/>
      <w:pPr>
        <w:ind w:left="5401" w:hanging="180"/>
      </w:pPr>
    </w:lvl>
    <w:lvl w:ilvl="6" w:tplc="0408000F" w:tentative="1">
      <w:start w:val="1"/>
      <w:numFmt w:val="decimal"/>
      <w:lvlText w:val="%7."/>
      <w:lvlJc w:val="left"/>
      <w:pPr>
        <w:ind w:left="6121" w:hanging="360"/>
      </w:pPr>
    </w:lvl>
    <w:lvl w:ilvl="7" w:tplc="04080019" w:tentative="1">
      <w:start w:val="1"/>
      <w:numFmt w:val="lowerLetter"/>
      <w:lvlText w:val="%8."/>
      <w:lvlJc w:val="left"/>
      <w:pPr>
        <w:ind w:left="6841" w:hanging="360"/>
      </w:pPr>
    </w:lvl>
    <w:lvl w:ilvl="8" w:tplc="0408001B" w:tentative="1">
      <w:start w:val="1"/>
      <w:numFmt w:val="lowerRoman"/>
      <w:lvlText w:val="%9."/>
      <w:lvlJc w:val="right"/>
      <w:pPr>
        <w:ind w:left="7561" w:hanging="180"/>
      </w:pPr>
    </w:lvl>
  </w:abstractNum>
  <w:abstractNum w:abstractNumId="29" w15:restartNumberingAfterBreak="0">
    <w:nsid w:val="51B83F30"/>
    <w:multiLevelType w:val="hybridMultilevel"/>
    <w:tmpl w:val="B18A740E"/>
    <w:lvl w:ilvl="0" w:tplc="C8309222">
      <w:start w:val="1"/>
      <w:numFmt w:val="upperLetter"/>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30" w15:restartNumberingAfterBreak="0">
    <w:nsid w:val="5A467EA8"/>
    <w:multiLevelType w:val="hybridMultilevel"/>
    <w:tmpl w:val="6AD0057E"/>
    <w:lvl w:ilvl="0" w:tplc="04080017">
      <w:start w:val="1"/>
      <w:numFmt w:val="lowerLetter"/>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1" w15:restartNumberingAfterBreak="0">
    <w:nsid w:val="65443277"/>
    <w:multiLevelType w:val="hybridMultilevel"/>
    <w:tmpl w:val="CB1EF386"/>
    <w:lvl w:ilvl="0" w:tplc="0408000F">
      <w:start w:val="8"/>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2" w15:restartNumberingAfterBreak="0">
    <w:nsid w:val="67805F6B"/>
    <w:multiLevelType w:val="hybridMultilevel"/>
    <w:tmpl w:val="9A08A9AA"/>
    <w:lvl w:ilvl="0" w:tplc="A2F4E6FA">
      <w:start w:val="1"/>
      <w:numFmt w:val="upperLetter"/>
      <w:lvlText w:val="%1."/>
      <w:lvlJc w:val="left"/>
      <w:pPr>
        <w:ind w:left="-360" w:hanging="360"/>
      </w:pPr>
      <w:rPr>
        <w:rFonts w:hint="default"/>
      </w:rPr>
    </w:lvl>
    <w:lvl w:ilvl="1" w:tplc="04080019" w:tentative="1">
      <w:start w:val="1"/>
      <w:numFmt w:val="lowerLetter"/>
      <w:lvlText w:val="%2."/>
      <w:lvlJc w:val="left"/>
      <w:pPr>
        <w:ind w:left="360" w:hanging="360"/>
      </w:pPr>
    </w:lvl>
    <w:lvl w:ilvl="2" w:tplc="0408001B" w:tentative="1">
      <w:start w:val="1"/>
      <w:numFmt w:val="lowerRoman"/>
      <w:lvlText w:val="%3."/>
      <w:lvlJc w:val="right"/>
      <w:pPr>
        <w:ind w:left="1080" w:hanging="180"/>
      </w:pPr>
    </w:lvl>
    <w:lvl w:ilvl="3" w:tplc="0408000F" w:tentative="1">
      <w:start w:val="1"/>
      <w:numFmt w:val="decimal"/>
      <w:lvlText w:val="%4."/>
      <w:lvlJc w:val="left"/>
      <w:pPr>
        <w:ind w:left="1800" w:hanging="360"/>
      </w:pPr>
    </w:lvl>
    <w:lvl w:ilvl="4" w:tplc="04080019" w:tentative="1">
      <w:start w:val="1"/>
      <w:numFmt w:val="lowerLetter"/>
      <w:lvlText w:val="%5."/>
      <w:lvlJc w:val="left"/>
      <w:pPr>
        <w:ind w:left="2520" w:hanging="360"/>
      </w:pPr>
    </w:lvl>
    <w:lvl w:ilvl="5" w:tplc="0408001B" w:tentative="1">
      <w:start w:val="1"/>
      <w:numFmt w:val="lowerRoman"/>
      <w:lvlText w:val="%6."/>
      <w:lvlJc w:val="right"/>
      <w:pPr>
        <w:ind w:left="3240" w:hanging="180"/>
      </w:pPr>
    </w:lvl>
    <w:lvl w:ilvl="6" w:tplc="0408000F" w:tentative="1">
      <w:start w:val="1"/>
      <w:numFmt w:val="decimal"/>
      <w:lvlText w:val="%7."/>
      <w:lvlJc w:val="left"/>
      <w:pPr>
        <w:ind w:left="3960" w:hanging="360"/>
      </w:pPr>
    </w:lvl>
    <w:lvl w:ilvl="7" w:tplc="04080019" w:tentative="1">
      <w:start w:val="1"/>
      <w:numFmt w:val="lowerLetter"/>
      <w:lvlText w:val="%8."/>
      <w:lvlJc w:val="left"/>
      <w:pPr>
        <w:ind w:left="4680" w:hanging="360"/>
      </w:pPr>
    </w:lvl>
    <w:lvl w:ilvl="8" w:tplc="0408001B" w:tentative="1">
      <w:start w:val="1"/>
      <w:numFmt w:val="lowerRoman"/>
      <w:lvlText w:val="%9."/>
      <w:lvlJc w:val="right"/>
      <w:pPr>
        <w:ind w:left="5400" w:hanging="180"/>
      </w:pPr>
    </w:lvl>
  </w:abstractNum>
  <w:abstractNum w:abstractNumId="33" w15:restartNumberingAfterBreak="0">
    <w:nsid w:val="68780F1D"/>
    <w:multiLevelType w:val="hybridMultilevel"/>
    <w:tmpl w:val="F3D6FABC"/>
    <w:lvl w:ilvl="0" w:tplc="BC4E6B5A">
      <w:start w:val="1"/>
      <w:numFmt w:val="lowerLetter"/>
      <w:lvlText w:val="%1)"/>
      <w:lvlJc w:val="left"/>
      <w:pPr>
        <w:ind w:left="-360" w:hanging="360"/>
      </w:pPr>
      <w:rPr>
        <w:rFonts w:hint="default"/>
      </w:rPr>
    </w:lvl>
    <w:lvl w:ilvl="1" w:tplc="04080019" w:tentative="1">
      <w:start w:val="1"/>
      <w:numFmt w:val="lowerLetter"/>
      <w:lvlText w:val="%2."/>
      <w:lvlJc w:val="left"/>
      <w:pPr>
        <w:ind w:left="360" w:hanging="360"/>
      </w:pPr>
    </w:lvl>
    <w:lvl w:ilvl="2" w:tplc="0408001B" w:tentative="1">
      <w:start w:val="1"/>
      <w:numFmt w:val="lowerRoman"/>
      <w:lvlText w:val="%3."/>
      <w:lvlJc w:val="right"/>
      <w:pPr>
        <w:ind w:left="1080" w:hanging="180"/>
      </w:pPr>
    </w:lvl>
    <w:lvl w:ilvl="3" w:tplc="0408000F" w:tentative="1">
      <w:start w:val="1"/>
      <w:numFmt w:val="decimal"/>
      <w:lvlText w:val="%4."/>
      <w:lvlJc w:val="left"/>
      <w:pPr>
        <w:ind w:left="1800" w:hanging="360"/>
      </w:pPr>
    </w:lvl>
    <w:lvl w:ilvl="4" w:tplc="04080019" w:tentative="1">
      <w:start w:val="1"/>
      <w:numFmt w:val="lowerLetter"/>
      <w:lvlText w:val="%5."/>
      <w:lvlJc w:val="left"/>
      <w:pPr>
        <w:ind w:left="2520" w:hanging="360"/>
      </w:pPr>
    </w:lvl>
    <w:lvl w:ilvl="5" w:tplc="0408001B" w:tentative="1">
      <w:start w:val="1"/>
      <w:numFmt w:val="lowerRoman"/>
      <w:lvlText w:val="%6."/>
      <w:lvlJc w:val="right"/>
      <w:pPr>
        <w:ind w:left="3240" w:hanging="180"/>
      </w:pPr>
    </w:lvl>
    <w:lvl w:ilvl="6" w:tplc="0408000F" w:tentative="1">
      <w:start w:val="1"/>
      <w:numFmt w:val="decimal"/>
      <w:lvlText w:val="%7."/>
      <w:lvlJc w:val="left"/>
      <w:pPr>
        <w:ind w:left="3960" w:hanging="360"/>
      </w:pPr>
    </w:lvl>
    <w:lvl w:ilvl="7" w:tplc="04080019" w:tentative="1">
      <w:start w:val="1"/>
      <w:numFmt w:val="lowerLetter"/>
      <w:lvlText w:val="%8."/>
      <w:lvlJc w:val="left"/>
      <w:pPr>
        <w:ind w:left="4680" w:hanging="360"/>
      </w:pPr>
    </w:lvl>
    <w:lvl w:ilvl="8" w:tplc="0408001B" w:tentative="1">
      <w:start w:val="1"/>
      <w:numFmt w:val="lowerRoman"/>
      <w:lvlText w:val="%9."/>
      <w:lvlJc w:val="right"/>
      <w:pPr>
        <w:ind w:left="5400" w:hanging="180"/>
      </w:pPr>
    </w:lvl>
  </w:abstractNum>
  <w:abstractNum w:abstractNumId="34" w15:restartNumberingAfterBreak="0">
    <w:nsid w:val="74C7579E"/>
    <w:multiLevelType w:val="hybridMultilevel"/>
    <w:tmpl w:val="DAB0119C"/>
    <w:lvl w:ilvl="0" w:tplc="48DA3BDC">
      <w:start w:val="1"/>
      <w:numFmt w:val="upperLetter"/>
      <w:lvlText w:val="%1."/>
      <w:lvlJc w:val="left"/>
      <w:pPr>
        <w:ind w:left="1777" w:hanging="360"/>
      </w:pPr>
      <w:rPr>
        <w:rFonts w:hint="default"/>
      </w:rPr>
    </w:lvl>
    <w:lvl w:ilvl="1" w:tplc="04080019" w:tentative="1">
      <w:start w:val="1"/>
      <w:numFmt w:val="lowerLetter"/>
      <w:lvlText w:val="%2."/>
      <w:lvlJc w:val="left"/>
      <w:pPr>
        <w:ind w:left="2497" w:hanging="360"/>
      </w:pPr>
    </w:lvl>
    <w:lvl w:ilvl="2" w:tplc="0408001B" w:tentative="1">
      <w:start w:val="1"/>
      <w:numFmt w:val="lowerRoman"/>
      <w:lvlText w:val="%3."/>
      <w:lvlJc w:val="right"/>
      <w:pPr>
        <w:ind w:left="3217" w:hanging="180"/>
      </w:pPr>
    </w:lvl>
    <w:lvl w:ilvl="3" w:tplc="0408000F" w:tentative="1">
      <w:start w:val="1"/>
      <w:numFmt w:val="decimal"/>
      <w:lvlText w:val="%4."/>
      <w:lvlJc w:val="left"/>
      <w:pPr>
        <w:ind w:left="3937" w:hanging="360"/>
      </w:pPr>
    </w:lvl>
    <w:lvl w:ilvl="4" w:tplc="04080019" w:tentative="1">
      <w:start w:val="1"/>
      <w:numFmt w:val="lowerLetter"/>
      <w:lvlText w:val="%5."/>
      <w:lvlJc w:val="left"/>
      <w:pPr>
        <w:ind w:left="4657" w:hanging="360"/>
      </w:pPr>
    </w:lvl>
    <w:lvl w:ilvl="5" w:tplc="0408001B" w:tentative="1">
      <w:start w:val="1"/>
      <w:numFmt w:val="lowerRoman"/>
      <w:lvlText w:val="%6."/>
      <w:lvlJc w:val="right"/>
      <w:pPr>
        <w:ind w:left="5377" w:hanging="180"/>
      </w:pPr>
    </w:lvl>
    <w:lvl w:ilvl="6" w:tplc="0408000F" w:tentative="1">
      <w:start w:val="1"/>
      <w:numFmt w:val="decimal"/>
      <w:lvlText w:val="%7."/>
      <w:lvlJc w:val="left"/>
      <w:pPr>
        <w:ind w:left="6097" w:hanging="360"/>
      </w:pPr>
    </w:lvl>
    <w:lvl w:ilvl="7" w:tplc="04080019" w:tentative="1">
      <w:start w:val="1"/>
      <w:numFmt w:val="lowerLetter"/>
      <w:lvlText w:val="%8."/>
      <w:lvlJc w:val="left"/>
      <w:pPr>
        <w:ind w:left="6817" w:hanging="360"/>
      </w:pPr>
    </w:lvl>
    <w:lvl w:ilvl="8" w:tplc="0408001B" w:tentative="1">
      <w:start w:val="1"/>
      <w:numFmt w:val="lowerRoman"/>
      <w:lvlText w:val="%9."/>
      <w:lvlJc w:val="right"/>
      <w:pPr>
        <w:ind w:left="7537" w:hanging="180"/>
      </w:pPr>
    </w:lvl>
  </w:abstractNum>
  <w:abstractNum w:abstractNumId="35" w15:restartNumberingAfterBreak="0">
    <w:nsid w:val="75AC1DA6"/>
    <w:multiLevelType w:val="hybridMultilevel"/>
    <w:tmpl w:val="18E69F08"/>
    <w:lvl w:ilvl="0" w:tplc="762E316A">
      <w:start w:val="1"/>
      <w:numFmt w:val="upperLetter"/>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36" w15:restartNumberingAfterBreak="0">
    <w:nsid w:val="76EB548D"/>
    <w:multiLevelType w:val="hybridMultilevel"/>
    <w:tmpl w:val="9F10CFC2"/>
    <w:lvl w:ilvl="0" w:tplc="0D9A4E6A">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7" w15:restartNumberingAfterBreak="0">
    <w:nsid w:val="77750CFB"/>
    <w:multiLevelType w:val="hybridMultilevel"/>
    <w:tmpl w:val="179404E2"/>
    <w:lvl w:ilvl="0" w:tplc="CBBC670E">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8" w15:restartNumberingAfterBreak="0">
    <w:nsid w:val="78E71687"/>
    <w:multiLevelType w:val="hybridMultilevel"/>
    <w:tmpl w:val="2BE2F536"/>
    <w:lvl w:ilvl="0" w:tplc="FE0CC6E8">
      <w:start w:val="1"/>
      <w:numFmt w:val="lowerLetter"/>
      <w:lvlText w:val="%1)"/>
      <w:lvlJc w:val="left"/>
      <w:pPr>
        <w:ind w:left="-349" w:hanging="360"/>
      </w:pPr>
      <w:rPr>
        <w:rFonts w:hint="default"/>
      </w:rPr>
    </w:lvl>
    <w:lvl w:ilvl="1" w:tplc="04080019" w:tentative="1">
      <w:start w:val="1"/>
      <w:numFmt w:val="lowerLetter"/>
      <w:lvlText w:val="%2."/>
      <w:lvlJc w:val="left"/>
      <w:pPr>
        <w:ind w:left="371" w:hanging="360"/>
      </w:pPr>
    </w:lvl>
    <w:lvl w:ilvl="2" w:tplc="0408001B" w:tentative="1">
      <w:start w:val="1"/>
      <w:numFmt w:val="lowerRoman"/>
      <w:lvlText w:val="%3."/>
      <w:lvlJc w:val="right"/>
      <w:pPr>
        <w:ind w:left="1091" w:hanging="180"/>
      </w:pPr>
    </w:lvl>
    <w:lvl w:ilvl="3" w:tplc="0408000F" w:tentative="1">
      <w:start w:val="1"/>
      <w:numFmt w:val="decimal"/>
      <w:lvlText w:val="%4."/>
      <w:lvlJc w:val="left"/>
      <w:pPr>
        <w:ind w:left="1811" w:hanging="360"/>
      </w:pPr>
    </w:lvl>
    <w:lvl w:ilvl="4" w:tplc="04080019" w:tentative="1">
      <w:start w:val="1"/>
      <w:numFmt w:val="lowerLetter"/>
      <w:lvlText w:val="%5."/>
      <w:lvlJc w:val="left"/>
      <w:pPr>
        <w:ind w:left="2531" w:hanging="360"/>
      </w:pPr>
    </w:lvl>
    <w:lvl w:ilvl="5" w:tplc="0408001B" w:tentative="1">
      <w:start w:val="1"/>
      <w:numFmt w:val="lowerRoman"/>
      <w:lvlText w:val="%6."/>
      <w:lvlJc w:val="right"/>
      <w:pPr>
        <w:ind w:left="3251" w:hanging="180"/>
      </w:pPr>
    </w:lvl>
    <w:lvl w:ilvl="6" w:tplc="0408000F" w:tentative="1">
      <w:start w:val="1"/>
      <w:numFmt w:val="decimal"/>
      <w:lvlText w:val="%7."/>
      <w:lvlJc w:val="left"/>
      <w:pPr>
        <w:ind w:left="3971" w:hanging="360"/>
      </w:pPr>
    </w:lvl>
    <w:lvl w:ilvl="7" w:tplc="04080019" w:tentative="1">
      <w:start w:val="1"/>
      <w:numFmt w:val="lowerLetter"/>
      <w:lvlText w:val="%8."/>
      <w:lvlJc w:val="left"/>
      <w:pPr>
        <w:ind w:left="4691" w:hanging="360"/>
      </w:pPr>
    </w:lvl>
    <w:lvl w:ilvl="8" w:tplc="0408001B" w:tentative="1">
      <w:start w:val="1"/>
      <w:numFmt w:val="lowerRoman"/>
      <w:lvlText w:val="%9."/>
      <w:lvlJc w:val="right"/>
      <w:pPr>
        <w:ind w:left="5411" w:hanging="180"/>
      </w:pPr>
    </w:lvl>
  </w:abstractNum>
  <w:abstractNum w:abstractNumId="39" w15:restartNumberingAfterBreak="0">
    <w:nsid w:val="7F2C1FC0"/>
    <w:multiLevelType w:val="hybridMultilevel"/>
    <w:tmpl w:val="A9EA1C1A"/>
    <w:lvl w:ilvl="0" w:tplc="55A2A508">
      <w:start w:val="1"/>
      <w:numFmt w:val="lowerLetter"/>
      <w:lvlText w:val="%1)"/>
      <w:lvlJc w:val="left"/>
      <w:pPr>
        <w:ind w:left="-360" w:hanging="360"/>
      </w:pPr>
      <w:rPr>
        <w:rFonts w:hint="default"/>
      </w:rPr>
    </w:lvl>
    <w:lvl w:ilvl="1" w:tplc="04080019" w:tentative="1">
      <w:start w:val="1"/>
      <w:numFmt w:val="lowerLetter"/>
      <w:lvlText w:val="%2."/>
      <w:lvlJc w:val="left"/>
      <w:pPr>
        <w:ind w:left="360" w:hanging="360"/>
      </w:pPr>
    </w:lvl>
    <w:lvl w:ilvl="2" w:tplc="0408001B" w:tentative="1">
      <w:start w:val="1"/>
      <w:numFmt w:val="lowerRoman"/>
      <w:lvlText w:val="%3."/>
      <w:lvlJc w:val="right"/>
      <w:pPr>
        <w:ind w:left="1080" w:hanging="180"/>
      </w:pPr>
    </w:lvl>
    <w:lvl w:ilvl="3" w:tplc="0408000F" w:tentative="1">
      <w:start w:val="1"/>
      <w:numFmt w:val="decimal"/>
      <w:lvlText w:val="%4."/>
      <w:lvlJc w:val="left"/>
      <w:pPr>
        <w:ind w:left="1800" w:hanging="360"/>
      </w:pPr>
    </w:lvl>
    <w:lvl w:ilvl="4" w:tplc="04080019" w:tentative="1">
      <w:start w:val="1"/>
      <w:numFmt w:val="lowerLetter"/>
      <w:lvlText w:val="%5."/>
      <w:lvlJc w:val="left"/>
      <w:pPr>
        <w:ind w:left="2520" w:hanging="360"/>
      </w:pPr>
    </w:lvl>
    <w:lvl w:ilvl="5" w:tplc="0408001B" w:tentative="1">
      <w:start w:val="1"/>
      <w:numFmt w:val="lowerRoman"/>
      <w:lvlText w:val="%6."/>
      <w:lvlJc w:val="right"/>
      <w:pPr>
        <w:ind w:left="3240" w:hanging="180"/>
      </w:pPr>
    </w:lvl>
    <w:lvl w:ilvl="6" w:tplc="0408000F" w:tentative="1">
      <w:start w:val="1"/>
      <w:numFmt w:val="decimal"/>
      <w:lvlText w:val="%7."/>
      <w:lvlJc w:val="left"/>
      <w:pPr>
        <w:ind w:left="3960" w:hanging="360"/>
      </w:pPr>
    </w:lvl>
    <w:lvl w:ilvl="7" w:tplc="04080019" w:tentative="1">
      <w:start w:val="1"/>
      <w:numFmt w:val="lowerLetter"/>
      <w:lvlText w:val="%8."/>
      <w:lvlJc w:val="left"/>
      <w:pPr>
        <w:ind w:left="4680" w:hanging="360"/>
      </w:pPr>
    </w:lvl>
    <w:lvl w:ilvl="8" w:tplc="0408001B" w:tentative="1">
      <w:start w:val="1"/>
      <w:numFmt w:val="lowerRoman"/>
      <w:lvlText w:val="%9."/>
      <w:lvlJc w:val="right"/>
      <w:pPr>
        <w:ind w:left="5400" w:hanging="180"/>
      </w:pPr>
    </w:lvl>
  </w:abstractNum>
  <w:num w:numId="1">
    <w:abstractNumId w:val="0"/>
  </w:num>
  <w:num w:numId="2">
    <w:abstractNumId w:val="13"/>
  </w:num>
  <w:num w:numId="3">
    <w:abstractNumId w:val="29"/>
  </w:num>
  <w:num w:numId="4">
    <w:abstractNumId w:val="12"/>
  </w:num>
  <w:num w:numId="5">
    <w:abstractNumId w:val="18"/>
  </w:num>
  <w:num w:numId="6">
    <w:abstractNumId w:val="6"/>
  </w:num>
  <w:num w:numId="7">
    <w:abstractNumId w:val="36"/>
  </w:num>
  <w:num w:numId="8">
    <w:abstractNumId w:val="9"/>
  </w:num>
  <w:num w:numId="9">
    <w:abstractNumId w:val="21"/>
  </w:num>
  <w:num w:numId="10">
    <w:abstractNumId w:val="37"/>
  </w:num>
  <w:num w:numId="11">
    <w:abstractNumId w:val="15"/>
  </w:num>
  <w:num w:numId="12">
    <w:abstractNumId w:val="17"/>
  </w:num>
  <w:num w:numId="13">
    <w:abstractNumId w:val="11"/>
  </w:num>
  <w:num w:numId="14">
    <w:abstractNumId w:val="28"/>
  </w:num>
  <w:num w:numId="15">
    <w:abstractNumId w:val="24"/>
  </w:num>
  <w:num w:numId="16">
    <w:abstractNumId w:val="34"/>
  </w:num>
  <w:num w:numId="17">
    <w:abstractNumId w:val="27"/>
  </w:num>
  <w:num w:numId="18">
    <w:abstractNumId w:val="16"/>
  </w:num>
  <w:num w:numId="19">
    <w:abstractNumId w:val="31"/>
  </w:num>
  <w:num w:numId="20">
    <w:abstractNumId w:val="4"/>
  </w:num>
  <w:num w:numId="21">
    <w:abstractNumId w:val="3"/>
  </w:num>
  <w:num w:numId="22">
    <w:abstractNumId w:val="35"/>
  </w:num>
  <w:num w:numId="23">
    <w:abstractNumId w:val="10"/>
  </w:num>
  <w:num w:numId="24">
    <w:abstractNumId w:val="2"/>
  </w:num>
  <w:num w:numId="25">
    <w:abstractNumId w:val="19"/>
  </w:num>
  <w:num w:numId="26">
    <w:abstractNumId w:val="26"/>
  </w:num>
  <w:num w:numId="27">
    <w:abstractNumId w:val="25"/>
  </w:num>
  <w:num w:numId="28">
    <w:abstractNumId w:val="14"/>
  </w:num>
  <w:num w:numId="29">
    <w:abstractNumId w:val="20"/>
  </w:num>
  <w:num w:numId="3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8"/>
  </w:num>
  <w:num w:numId="32">
    <w:abstractNumId w:val="33"/>
  </w:num>
  <w:num w:numId="33">
    <w:abstractNumId w:val="30"/>
  </w:num>
  <w:num w:numId="34">
    <w:abstractNumId w:val="38"/>
  </w:num>
  <w:num w:numId="35">
    <w:abstractNumId w:val="23"/>
  </w:num>
  <w:num w:numId="36">
    <w:abstractNumId w:val="22"/>
  </w:num>
  <w:num w:numId="37">
    <w:abstractNumId w:val="7"/>
  </w:num>
  <w:num w:numId="38">
    <w:abstractNumId w:val="5"/>
  </w:num>
  <w:num w:numId="39">
    <w:abstractNumId w:val="39"/>
  </w:num>
  <w:num w:numId="40">
    <w:abstractNumId w:val="32"/>
  </w:num>
  <w:numIdMacAtCleanup w:val="13"/>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BM">
    <w15:presenceInfo w15:providerId="None" w15:userId="BM"/>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zU3NrU0NjQ1NDQwsTBS0lEKTi0uzszPAykwqgUAgs6MyywAAAA="/>
  </w:docVars>
  <w:rsids>
    <w:rsidRoot w:val="00BA50A5"/>
    <w:rsid w:val="00002000"/>
    <w:rsid w:val="0000432F"/>
    <w:rsid w:val="000062D6"/>
    <w:rsid w:val="000067FB"/>
    <w:rsid w:val="000117EB"/>
    <w:rsid w:val="00020FB3"/>
    <w:rsid w:val="000310F1"/>
    <w:rsid w:val="00032713"/>
    <w:rsid w:val="0003305B"/>
    <w:rsid w:val="00033413"/>
    <w:rsid w:val="000405BA"/>
    <w:rsid w:val="00040E2C"/>
    <w:rsid w:val="00043303"/>
    <w:rsid w:val="000448CA"/>
    <w:rsid w:val="000471CE"/>
    <w:rsid w:val="0005366A"/>
    <w:rsid w:val="0005677D"/>
    <w:rsid w:val="00060BA5"/>
    <w:rsid w:val="00063519"/>
    <w:rsid w:val="000635BC"/>
    <w:rsid w:val="00074350"/>
    <w:rsid w:val="000763C9"/>
    <w:rsid w:val="000772D8"/>
    <w:rsid w:val="00083B5F"/>
    <w:rsid w:val="00083F8A"/>
    <w:rsid w:val="000848C2"/>
    <w:rsid w:val="00091625"/>
    <w:rsid w:val="0009245E"/>
    <w:rsid w:val="00095595"/>
    <w:rsid w:val="000956CC"/>
    <w:rsid w:val="000960F9"/>
    <w:rsid w:val="000A102F"/>
    <w:rsid w:val="000A4C48"/>
    <w:rsid w:val="000A50DA"/>
    <w:rsid w:val="000B32BE"/>
    <w:rsid w:val="000C187D"/>
    <w:rsid w:val="000C356B"/>
    <w:rsid w:val="000C5051"/>
    <w:rsid w:val="000C6C92"/>
    <w:rsid w:val="000D21F6"/>
    <w:rsid w:val="000D2DB7"/>
    <w:rsid w:val="000D6B29"/>
    <w:rsid w:val="000E029E"/>
    <w:rsid w:val="000F4841"/>
    <w:rsid w:val="000F7E6E"/>
    <w:rsid w:val="001007C9"/>
    <w:rsid w:val="001027F0"/>
    <w:rsid w:val="00104177"/>
    <w:rsid w:val="00106D8F"/>
    <w:rsid w:val="0011692F"/>
    <w:rsid w:val="001200FA"/>
    <w:rsid w:val="00127D61"/>
    <w:rsid w:val="00130D6A"/>
    <w:rsid w:val="001313E0"/>
    <w:rsid w:val="0013457D"/>
    <w:rsid w:val="00136789"/>
    <w:rsid w:val="00141A65"/>
    <w:rsid w:val="0014394F"/>
    <w:rsid w:val="001508BE"/>
    <w:rsid w:val="001521CD"/>
    <w:rsid w:val="00154FCA"/>
    <w:rsid w:val="00155CC3"/>
    <w:rsid w:val="00161436"/>
    <w:rsid w:val="0016338A"/>
    <w:rsid w:val="0016404D"/>
    <w:rsid w:val="00177897"/>
    <w:rsid w:val="00185EC0"/>
    <w:rsid w:val="00190128"/>
    <w:rsid w:val="00190B82"/>
    <w:rsid w:val="00192602"/>
    <w:rsid w:val="00194C9C"/>
    <w:rsid w:val="001A45CE"/>
    <w:rsid w:val="001A5A87"/>
    <w:rsid w:val="001B02E9"/>
    <w:rsid w:val="001B2864"/>
    <w:rsid w:val="001B56FE"/>
    <w:rsid w:val="001B6996"/>
    <w:rsid w:val="001C2E57"/>
    <w:rsid w:val="001C3EFA"/>
    <w:rsid w:val="001C7893"/>
    <w:rsid w:val="001E51DA"/>
    <w:rsid w:val="001F0691"/>
    <w:rsid w:val="00202960"/>
    <w:rsid w:val="00216F4A"/>
    <w:rsid w:val="00222FF3"/>
    <w:rsid w:val="00224B25"/>
    <w:rsid w:val="00227BD1"/>
    <w:rsid w:val="00234229"/>
    <w:rsid w:val="00247AC3"/>
    <w:rsid w:val="00250770"/>
    <w:rsid w:val="002552D4"/>
    <w:rsid w:val="00262E14"/>
    <w:rsid w:val="00267E4D"/>
    <w:rsid w:val="00271490"/>
    <w:rsid w:val="0027206E"/>
    <w:rsid w:val="0027586F"/>
    <w:rsid w:val="00286562"/>
    <w:rsid w:val="00287C66"/>
    <w:rsid w:val="00287EA8"/>
    <w:rsid w:val="00297A67"/>
    <w:rsid w:val="002A0A75"/>
    <w:rsid w:val="002A65B9"/>
    <w:rsid w:val="002A6A91"/>
    <w:rsid w:val="002B2FE2"/>
    <w:rsid w:val="002B42DC"/>
    <w:rsid w:val="002B68FD"/>
    <w:rsid w:val="002C3341"/>
    <w:rsid w:val="002D2F2A"/>
    <w:rsid w:val="002D4883"/>
    <w:rsid w:val="002F25F3"/>
    <w:rsid w:val="002F4C04"/>
    <w:rsid w:val="003027AB"/>
    <w:rsid w:val="00307A8E"/>
    <w:rsid w:val="003106F7"/>
    <w:rsid w:val="0031137A"/>
    <w:rsid w:val="00314D50"/>
    <w:rsid w:val="00327B0F"/>
    <w:rsid w:val="00331D83"/>
    <w:rsid w:val="00334203"/>
    <w:rsid w:val="00335430"/>
    <w:rsid w:val="003373F9"/>
    <w:rsid w:val="0034279C"/>
    <w:rsid w:val="0034603D"/>
    <w:rsid w:val="00346B8E"/>
    <w:rsid w:val="00356A2A"/>
    <w:rsid w:val="00361EDD"/>
    <w:rsid w:val="0036555B"/>
    <w:rsid w:val="003670B5"/>
    <w:rsid w:val="0037489B"/>
    <w:rsid w:val="003874F7"/>
    <w:rsid w:val="0039051C"/>
    <w:rsid w:val="003914AF"/>
    <w:rsid w:val="00393108"/>
    <w:rsid w:val="003A17DC"/>
    <w:rsid w:val="003A4CE1"/>
    <w:rsid w:val="003B3B46"/>
    <w:rsid w:val="003B6161"/>
    <w:rsid w:val="003C34E1"/>
    <w:rsid w:val="003C7075"/>
    <w:rsid w:val="003D0446"/>
    <w:rsid w:val="003D1EBF"/>
    <w:rsid w:val="003D2554"/>
    <w:rsid w:val="003D3976"/>
    <w:rsid w:val="003D3D52"/>
    <w:rsid w:val="003D5926"/>
    <w:rsid w:val="003E3FD1"/>
    <w:rsid w:val="003E71BD"/>
    <w:rsid w:val="003F13F2"/>
    <w:rsid w:val="003F5EBF"/>
    <w:rsid w:val="00404EE6"/>
    <w:rsid w:val="004117CE"/>
    <w:rsid w:val="00411C83"/>
    <w:rsid w:val="004177F4"/>
    <w:rsid w:val="00431299"/>
    <w:rsid w:val="00435DAC"/>
    <w:rsid w:val="004432EF"/>
    <w:rsid w:val="004525A1"/>
    <w:rsid w:val="004568A6"/>
    <w:rsid w:val="00460FD1"/>
    <w:rsid w:val="00461380"/>
    <w:rsid w:val="0046577B"/>
    <w:rsid w:val="0047103A"/>
    <w:rsid w:val="00473E41"/>
    <w:rsid w:val="004744C3"/>
    <w:rsid w:val="00475036"/>
    <w:rsid w:val="004758EE"/>
    <w:rsid w:val="00482721"/>
    <w:rsid w:val="00482EE0"/>
    <w:rsid w:val="004A46D6"/>
    <w:rsid w:val="004A6793"/>
    <w:rsid w:val="004A782B"/>
    <w:rsid w:val="004B00C2"/>
    <w:rsid w:val="004B304E"/>
    <w:rsid w:val="004B48DC"/>
    <w:rsid w:val="004B63FD"/>
    <w:rsid w:val="004C4006"/>
    <w:rsid w:val="004C4057"/>
    <w:rsid w:val="004C50EB"/>
    <w:rsid w:val="004D3BF3"/>
    <w:rsid w:val="004D434E"/>
    <w:rsid w:val="004E1FA3"/>
    <w:rsid w:val="004E3448"/>
    <w:rsid w:val="004E616A"/>
    <w:rsid w:val="004F6B82"/>
    <w:rsid w:val="00504152"/>
    <w:rsid w:val="005121EA"/>
    <w:rsid w:val="005154DB"/>
    <w:rsid w:val="0053010D"/>
    <w:rsid w:val="005303B7"/>
    <w:rsid w:val="00535CF4"/>
    <w:rsid w:val="00543EAF"/>
    <w:rsid w:val="0054695A"/>
    <w:rsid w:val="005521E1"/>
    <w:rsid w:val="00552486"/>
    <w:rsid w:val="00553553"/>
    <w:rsid w:val="00553C14"/>
    <w:rsid w:val="005558BD"/>
    <w:rsid w:val="00557C7C"/>
    <w:rsid w:val="00561108"/>
    <w:rsid w:val="00566130"/>
    <w:rsid w:val="00566395"/>
    <w:rsid w:val="00567255"/>
    <w:rsid w:val="00574014"/>
    <w:rsid w:val="005772B1"/>
    <w:rsid w:val="00582D59"/>
    <w:rsid w:val="00583F76"/>
    <w:rsid w:val="005850C3"/>
    <w:rsid w:val="005972F7"/>
    <w:rsid w:val="005A03CB"/>
    <w:rsid w:val="005B6CED"/>
    <w:rsid w:val="005B7A8D"/>
    <w:rsid w:val="005C04E5"/>
    <w:rsid w:val="005C162E"/>
    <w:rsid w:val="005C4A88"/>
    <w:rsid w:val="005D185A"/>
    <w:rsid w:val="005F080B"/>
    <w:rsid w:val="005F0A81"/>
    <w:rsid w:val="005F243D"/>
    <w:rsid w:val="005F2B0A"/>
    <w:rsid w:val="005F4CA1"/>
    <w:rsid w:val="005F57EF"/>
    <w:rsid w:val="00601AED"/>
    <w:rsid w:val="00610DC8"/>
    <w:rsid w:val="00620BE9"/>
    <w:rsid w:val="00623A25"/>
    <w:rsid w:val="00624417"/>
    <w:rsid w:val="00626D09"/>
    <w:rsid w:val="006324C5"/>
    <w:rsid w:val="00632697"/>
    <w:rsid w:val="006327A7"/>
    <w:rsid w:val="0063305A"/>
    <w:rsid w:val="00633C22"/>
    <w:rsid w:val="00643687"/>
    <w:rsid w:val="0064728E"/>
    <w:rsid w:val="00647F0A"/>
    <w:rsid w:val="0065060F"/>
    <w:rsid w:val="00652DFB"/>
    <w:rsid w:val="00653E7F"/>
    <w:rsid w:val="00662C7A"/>
    <w:rsid w:val="00662E8E"/>
    <w:rsid w:val="00665009"/>
    <w:rsid w:val="00667531"/>
    <w:rsid w:val="0066754B"/>
    <w:rsid w:val="00674F3F"/>
    <w:rsid w:val="00674F64"/>
    <w:rsid w:val="0067727F"/>
    <w:rsid w:val="00681933"/>
    <w:rsid w:val="006821AA"/>
    <w:rsid w:val="00682804"/>
    <w:rsid w:val="006A0C38"/>
    <w:rsid w:val="006A4F3F"/>
    <w:rsid w:val="006B1980"/>
    <w:rsid w:val="006B2847"/>
    <w:rsid w:val="006B6456"/>
    <w:rsid w:val="006C36A9"/>
    <w:rsid w:val="006C5BED"/>
    <w:rsid w:val="006C61C3"/>
    <w:rsid w:val="006C64C6"/>
    <w:rsid w:val="006D30FC"/>
    <w:rsid w:val="006D4DCA"/>
    <w:rsid w:val="006D5C8B"/>
    <w:rsid w:val="006D6C6C"/>
    <w:rsid w:val="006E5412"/>
    <w:rsid w:val="006E6C3E"/>
    <w:rsid w:val="006E76D4"/>
    <w:rsid w:val="006F10E9"/>
    <w:rsid w:val="006F225B"/>
    <w:rsid w:val="006F427B"/>
    <w:rsid w:val="006F49FF"/>
    <w:rsid w:val="00706F26"/>
    <w:rsid w:val="007248A7"/>
    <w:rsid w:val="007269E9"/>
    <w:rsid w:val="007343AF"/>
    <w:rsid w:val="00735AB3"/>
    <w:rsid w:val="00747DFC"/>
    <w:rsid w:val="00750141"/>
    <w:rsid w:val="00753741"/>
    <w:rsid w:val="00755351"/>
    <w:rsid w:val="007606AC"/>
    <w:rsid w:val="00760E6F"/>
    <w:rsid w:val="00765186"/>
    <w:rsid w:val="007658EA"/>
    <w:rsid w:val="00766E18"/>
    <w:rsid w:val="007724F2"/>
    <w:rsid w:val="007770D7"/>
    <w:rsid w:val="00791290"/>
    <w:rsid w:val="00792EEF"/>
    <w:rsid w:val="00793A4F"/>
    <w:rsid w:val="00793A87"/>
    <w:rsid w:val="0079424A"/>
    <w:rsid w:val="00794324"/>
    <w:rsid w:val="007954B9"/>
    <w:rsid w:val="00795816"/>
    <w:rsid w:val="0079781A"/>
    <w:rsid w:val="007A34AB"/>
    <w:rsid w:val="007A360D"/>
    <w:rsid w:val="007A4C02"/>
    <w:rsid w:val="007A656F"/>
    <w:rsid w:val="007A7457"/>
    <w:rsid w:val="007B1A7D"/>
    <w:rsid w:val="007C1CC6"/>
    <w:rsid w:val="007C4325"/>
    <w:rsid w:val="007C453E"/>
    <w:rsid w:val="007C6D24"/>
    <w:rsid w:val="007D4553"/>
    <w:rsid w:val="007D4672"/>
    <w:rsid w:val="007F2674"/>
    <w:rsid w:val="007F2978"/>
    <w:rsid w:val="007F46F0"/>
    <w:rsid w:val="00800F84"/>
    <w:rsid w:val="008028F3"/>
    <w:rsid w:val="00810D3B"/>
    <w:rsid w:val="00811D49"/>
    <w:rsid w:val="00814018"/>
    <w:rsid w:val="00815659"/>
    <w:rsid w:val="00816C5E"/>
    <w:rsid w:val="00826AC1"/>
    <w:rsid w:val="008443CE"/>
    <w:rsid w:val="0084462D"/>
    <w:rsid w:val="00845018"/>
    <w:rsid w:val="00854F46"/>
    <w:rsid w:val="008554D1"/>
    <w:rsid w:val="008634F4"/>
    <w:rsid w:val="008641AD"/>
    <w:rsid w:val="00866B11"/>
    <w:rsid w:val="00883E12"/>
    <w:rsid w:val="00885FB4"/>
    <w:rsid w:val="008866E1"/>
    <w:rsid w:val="008869D2"/>
    <w:rsid w:val="008878EB"/>
    <w:rsid w:val="00887A82"/>
    <w:rsid w:val="0089151E"/>
    <w:rsid w:val="008A162D"/>
    <w:rsid w:val="008A2716"/>
    <w:rsid w:val="008A2F89"/>
    <w:rsid w:val="008A5E71"/>
    <w:rsid w:val="008B3BEC"/>
    <w:rsid w:val="008C0D1A"/>
    <w:rsid w:val="008C6042"/>
    <w:rsid w:val="008C6660"/>
    <w:rsid w:val="008C6B5D"/>
    <w:rsid w:val="008D07B5"/>
    <w:rsid w:val="008D0C74"/>
    <w:rsid w:val="008D5005"/>
    <w:rsid w:val="008D5C3C"/>
    <w:rsid w:val="008E76E1"/>
    <w:rsid w:val="008F3F01"/>
    <w:rsid w:val="008F5C81"/>
    <w:rsid w:val="008F61AB"/>
    <w:rsid w:val="008F79CD"/>
    <w:rsid w:val="008F7D9F"/>
    <w:rsid w:val="00904150"/>
    <w:rsid w:val="00905F3C"/>
    <w:rsid w:val="00912B50"/>
    <w:rsid w:val="00913861"/>
    <w:rsid w:val="0091448C"/>
    <w:rsid w:val="00930426"/>
    <w:rsid w:val="00931CD0"/>
    <w:rsid w:val="00932C62"/>
    <w:rsid w:val="00940053"/>
    <w:rsid w:val="00950BB5"/>
    <w:rsid w:val="00955A4B"/>
    <w:rsid w:val="0096086D"/>
    <w:rsid w:val="00961BFE"/>
    <w:rsid w:val="00962E0F"/>
    <w:rsid w:val="00966050"/>
    <w:rsid w:val="00966B70"/>
    <w:rsid w:val="009672AB"/>
    <w:rsid w:val="009746A8"/>
    <w:rsid w:val="00976862"/>
    <w:rsid w:val="009772FD"/>
    <w:rsid w:val="00981999"/>
    <w:rsid w:val="0098365D"/>
    <w:rsid w:val="00986529"/>
    <w:rsid w:val="009906B8"/>
    <w:rsid w:val="009A1F89"/>
    <w:rsid w:val="009A4D23"/>
    <w:rsid w:val="009A7960"/>
    <w:rsid w:val="009A7DA4"/>
    <w:rsid w:val="009B7128"/>
    <w:rsid w:val="009B7A1C"/>
    <w:rsid w:val="009C544A"/>
    <w:rsid w:val="009D14B0"/>
    <w:rsid w:val="009D3094"/>
    <w:rsid w:val="009D4785"/>
    <w:rsid w:val="009E2F47"/>
    <w:rsid w:val="009F3AC4"/>
    <w:rsid w:val="00A16045"/>
    <w:rsid w:val="00A213B3"/>
    <w:rsid w:val="00A22265"/>
    <w:rsid w:val="00A23F01"/>
    <w:rsid w:val="00A23F17"/>
    <w:rsid w:val="00A34732"/>
    <w:rsid w:val="00A359F0"/>
    <w:rsid w:val="00A43CD9"/>
    <w:rsid w:val="00A44603"/>
    <w:rsid w:val="00A47D92"/>
    <w:rsid w:val="00A57CCB"/>
    <w:rsid w:val="00A61F77"/>
    <w:rsid w:val="00A71A0F"/>
    <w:rsid w:val="00A74BC8"/>
    <w:rsid w:val="00A821E7"/>
    <w:rsid w:val="00A8259A"/>
    <w:rsid w:val="00A91FDD"/>
    <w:rsid w:val="00A93A1A"/>
    <w:rsid w:val="00A9573A"/>
    <w:rsid w:val="00A958CC"/>
    <w:rsid w:val="00A96A86"/>
    <w:rsid w:val="00A96DDE"/>
    <w:rsid w:val="00A979E1"/>
    <w:rsid w:val="00AB1425"/>
    <w:rsid w:val="00AB2FFB"/>
    <w:rsid w:val="00AC1E6C"/>
    <w:rsid w:val="00AD0602"/>
    <w:rsid w:val="00AD1DE2"/>
    <w:rsid w:val="00AD25F9"/>
    <w:rsid w:val="00AD3C16"/>
    <w:rsid w:val="00AD70B4"/>
    <w:rsid w:val="00AE50CC"/>
    <w:rsid w:val="00AF1A60"/>
    <w:rsid w:val="00B037D1"/>
    <w:rsid w:val="00B133AB"/>
    <w:rsid w:val="00B13CC6"/>
    <w:rsid w:val="00B143EF"/>
    <w:rsid w:val="00B15CB9"/>
    <w:rsid w:val="00B24C29"/>
    <w:rsid w:val="00B27F9A"/>
    <w:rsid w:val="00B30AB7"/>
    <w:rsid w:val="00B32FDD"/>
    <w:rsid w:val="00B34847"/>
    <w:rsid w:val="00B34D20"/>
    <w:rsid w:val="00B37625"/>
    <w:rsid w:val="00B40102"/>
    <w:rsid w:val="00B44E67"/>
    <w:rsid w:val="00B45406"/>
    <w:rsid w:val="00B565DA"/>
    <w:rsid w:val="00B56CE1"/>
    <w:rsid w:val="00B6288A"/>
    <w:rsid w:val="00B62F3A"/>
    <w:rsid w:val="00B66A07"/>
    <w:rsid w:val="00B66F43"/>
    <w:rsid w:val="00B730F9"/>
    <w:rsid w:val="00B73420"/>
    <w:rsid w:val="00B7407B"/>
    <w:rsid w:val="00B7545B"/>
    <w:rsid w:val="00B82491"/>
    <w:rsid w:val="00B87393"/>
    <w:rsid w:val="00B87F73"/>
    <w:rsid w:val="00B90D10"/>
    <w:rsid w:val="00B95393"/>
    <w:rsid w:val="00B96B8D"/>
    <w:rsid w:val="00BA0636"/>
    <w:rsid w:val="00BA14B6"/>
    <w:rsid w:val="00BA50A5"/>
    <w:rsid w:val="00BB41E3"/>
    <w:rsid w:val="00BC6E1A"/>
    <w:rsid w:val="00BC7A53"/>
    <w:rsid w:val="00BF5BD6"/>
    <w:rsid w:val="00BF7774"/>
    <w:rsid w:val="00C03B48"/>
    <w:rsid w:val="00C111B8"/>
    <w:rsid w:val="00C11F02"/>
    <w:rsid w:val="00C12335"/>
    <w:rsid w:val="00C124D4"/>
    <w:rsid w:val="00C13078"/>
    <w:rsid w:val="00C14983"/>
    <w:rsid w:val="00C221A1"/>
    <w:rsid w:val="00C227A2"/>
    <w:rsid w:val="00C23B5D"/>
    <w:rsid w:val="00C255E5"/>
    <w:rsid w:val="00C258DC"/>
    <w:rsid w:val="00C25B8E"/>
    <w:rsid w:val="00C3033D"/>
    <w:rsid w:val="00C44588"/>
    <w:rsid w:val="00C451C2"/>
    <w:rsid w:val="00C50B6B"/>
    <w:rsid w:val="00C53E46"/>
    <w:rsid w:val="00C55374"/>
    <w:rsid w:val="00C62222"/>
    <w:rsid w:val="00C629AE"/>
    <w:rsid w:val="00C62F8D"/>
    <w:rsid w:val="00C64C60"/>
    <w:rsid w:val="00C65AEA"/>
    <w:rsid w:val="00C740B1"/>
    <w:rsid w:val="00C81327"/>
    <w:rsid w:val="00C82FBA"/>
    <w:rsid w:val="00C9161B"/>
    <w:rsid w:val="00C934BF"/>
    <w:rsid w:val="00C943C1"/>
    <w:rsid w:val="00C95384"/>
    <w:rsid w:val="00C95B1D"/>
    <w:rsid w:val="00C97530"/>
    <w:rsid w:val="00CB1724"/>
    <w:rsid w:val="00CB5646"/>
    <w:rsid w:val="00CB6073"/>
    <w:rsid w:val="00CB63ED"/>
    <w:rsid w:val="00CC44B2"/>
    <w:rsid w:val="00CC4C36"/>
    <w:rsid w:val="00CD1E1A"/>
    <w:rsid w:val="00CD42BF"/>
    <w:rsid w:val="00CE3EE8"/>
    <w:rsid w:val="00CE7016"/>
    <w:rsid w:val="00CF15B5"/>
    <w:rsid w:val="00CF1D3B"/>
    <w:rsid w:val="00D104CB"/>
    <w:rsid w:val="00D108F0"/>
    <w:rsid w:val="00D1578B"/>
    <w:rsid w:val="00D200A5"/>
    <w:rsid w:val="00D23249"/>
    <w:rsid w:val="00D25061"/>
    <w:rsid w:val="00D31553"/>
    <w:rsid w:val="00D32050"/>
    <w:rsid w:val="00D3478C"/>
    <w:rsid w:val="00D450AC"/>
    <w:rsid w:val="00D47D23"/>
    <w:rsid w:val="00D47FEA"/>
    <w:rsid w:val="00D6037D"/>
    <w:rsid w:val="00D712AF"/>
    <w:rsid w:val="00D716CA"/>
    <w:rsid w:val="00D765A3"/>
    <w:rsid w:val="00D771B2"/>
    <w:rsid w:val="00D8215C"/>
    <w:rsid w:val="00D92046"/>
    <w:rsid w:val="00D92A74"/>
    <w:rsid w:val="00D94DAD"/>
    <w:rsid w:val="00DA05D0"/>
    <w:rsid w:val="00DA1794"/>
    <w:rsid w:val="00DA2615"/>
    <w:rsid w:val="00DA3512"/>
    <w:rsid w:val="00DA7C30"/>
    <w:rsid w:val="00DB23D7"/>
    <w:rsid w:val="00DB6802"/>
    <w:rsid w:val="00DC0C06"/>
    <w:rsid w:val="00DC55FF"/>
    <w:rsid w:val="00DD17DD"/>
    <w:rsid w:val="00DD4720"/>
    <w:rsid w:val="00DE21AC"/>
    <w:rsid w:val="00DE485B"/>
    <w:rsid w:val="00DF509C"/>
    <w:rsid w:val="00E00BF6"/>
    <w:rsid w:val="00E01FF9"/>
    <w:rsid w:val="00E038C2"/>
    <w:rsid w:val="00E04288"/>
    <w:rsid w:val="00E0672D"/>
    <w:rsid w:val="00E12AC1"/>
    <w:rsid w:val="00E13AE3"/>
    <w:rsid w:val="00E14E7F"/>
    <w:rsid w:val="00E16ABF"/>
    <w:rsid w:val="00E23017"/>
    <w:rsid w:val="00E33435"/>
    <w:rsid w:val="00E34CDC"/>
    <w:rsid w:val="00E367D9"/>
    <w:rsid w:val="00E43065"/>
    <w:rsid w:val="00E43340"/>
    <w:rsid w:val="00E454BA"/>
    <w:rsid w:val="00E463C5"/>
    <w:rsid w:val="00E46788"/>
    <w:rsid w:val="00E47B19"/>
    <w:rsid w:val="00E6313A"/>
    <w:rsid w:val="00E63C17"/>
    <w:rsid w:val="00E66776"/>
    <w:rsid w:val="00E66B0A"/>
    <w:rsid w:val="00E71AE1"/>
    <w:rsid w:val="00E7411A"/>
    <w:rsid w:val="00E97BAF"/>
    <w:rsid w:val="00EA0F86"/>
    <w:rsid w:val="00EA49F2"/>
    <w:rsid w:val="00EA6C74"/>
    <w:rsid w:val="00EB4BEB"/>
    <w:rsid w:val="00EB4FC7"/>
    <w:rsid w:val="00EC142C"/>
    <w:rsid w:val="00EC1EFE"/>
    <w:rsid w:val="00ED26FE"/>
    <w:rsid w:val="00ED45A3"/>
    <w:rsid w:val="00ED59A1"/>
    <w:rsid w:val="00ED64D2"/>
    <w:rsid w:val="00EE2700"/>
    <w:rsid w:val="00EE334B"/>
    <w:rsid w:val="00EF11D8"/>
    <w:rsid w:val="00EF171B"/>
    <w:rsid w:val="00EF3067"/>
    <w:rsid w:val="00EF5929"/>
    <w:rsid w:val="00EF68D3"/>
    <w:rsid w:val="00F00F62"/>
    <w:rsid w:val="00F026A9"/>
    <w:rsid w:val="00F028AD"/>
    <w:rsid w:val="00F06741"/>
    <w:rsid w:val="00F11146"/>
    <w:rsid w:val="00F1201F"/>
    <w:rsid w:val="00F15CEE"/>
    <w:rsid w:val="00F23AF4"/>
    <w:rsid w:val="00F30A34"/>
    <w:rsid w:val="00F30D39"/>
    <w:rsid w:val="00F33412"/>
    <w:rsid w:val="00F34A43"/>
    <w:rsid w:val="00F45F94"/>
    <w:rsid w:val="00F479D5"/>
    <w:rsid w:val="00F51399"/>
    <w:rsid w:val="00F54C88"/>
    <w:rsid w:val="00F55B18"/>
    <w:rsid w:val="00F615C8"/>
    <w:rsid w:val="00F66C58"/>
    <w:rsid w:val="00F66D58"/>
    <w:rsid w:val="00F700B2"/>
    <w:rsid w:val="00F728F1"/>
    <w:rsid w:val="00F75250"/>
    <w:rsid w:val="00F76BA7"/>
    <w:rsid w:val="00F80EBC"/>
    <w:rsid w:val="00F82DCE"/>
    <w:rsid w:val="00F82FE3"/>
    <w:rsid w:val="00F84BB1"/>
    <w:rsid w:val="00F94B78"/>
    <w:rsid w:val="00F95B21"/>
    <w:rsid w:val="00FA02F6"/>
    <w:rsid w:val="00FA346E"/>
    <w:rsid w:val="00FA4B89"/>
    <w:rsid w:val="00FC16F2"/>
    <w:rsid w:val="00FC69E2"/>
    <w:rsid w:val="00FD1EB3"/>
    <w:rsid w:val="00FD4CFA"/>
    <w:rsid w:val="00FE5310"/>
    <w:rsid w:val="00FE7899"/>
    <w:rsid w:val="00FF47A7"/>
    <w:rsid w:val="00FF60B2"/>
    <w:rsid w:val="00FF7AA8"/>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6D74627"/>
  <w15:docId w15:val="{9EDA8F94-C9EB-4C74-8066-D2C9245605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0">
    <w:name w:val="Normal"/>
    <w:qFormat/>
    <w:rsid w:val="00F55B18"/>
    <w:rPr>
      <w:sz w:val="24"/>
      <w:szCs w:val="24"/>
      <w:lang w:val="en-GB" w:eastAsia="en-US"/>
    </w:rPr>
  </w:style>
  <w:style w:type="paragraph" w:styleId="1">
    <w:name w:val="heading 1"/>
    <w:basedOn w:val="a0"/>
    <w:next w:val="a0"/>
    <w:qFormat/>
    <w:rsid w:val="00F55B18"/>
    <w:pPr>
      <w:keepNext/>
      <w:outlineLvl w:val="0"/>
    </w:pPr>
    <w:rPr>
      <w:b/>
      <w:bCs/>
      <w:lang w:val="en-US"/>
    </w:rPr>
  </w:style>
  <w:style w:type="paragraph" w:styleId="2">
    <w:name w:val="heading 2"/>
    <w:basedOn w:val="a0"/>
    <w:next w:val="a0"/>
    <w:link w:val="2Char"/>
    <w:semiHidden/>
    <w:unhideWhenUsed/>
    <w:qFormat/>
    <w:rsid w:val="00C934BF"/>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Title"/>
    <w:basedOn w:val="a0"/>
    <w:qFormat/>
    <w:rsid w:val="00F55B18"/>
    <w:pPr>
      <w:jc w:val="center"/>
    </w:pPr>
    <w:rPr>
      <w:b/>
      <w:bCs/>
      <w:lang w:val="en-US"/>
    </w:rPr>
  </w:style>
  <w:style w:type="paragraph" w:styleId="a5">
    <w:name w:val="Body Text"/>
    <w:basedOn w:val="a0"/>
    <w:link w:val="Char"/>
    <w:rsid w:val="00F55B18"/>
    <w:rPr>
      <w:b/>
      <w:bCs/>
      <w:lang w:val="en-US"/>
    </w:rPr>
  </w:style>
  <w:style w:type="paragraph" w:styleId="a6">
    <w:name w:val="header"/>
    <w:basedOn w:val="a0"/>
    <w:link w:val="Char0"/>
    <w:uiPriority w:val="99"/>
    <w:rsid w:val="00F55B18"/>
    <w:pPr>
      <w:tabs>
        <w:tab w:val="center" w:pos="4153"/>
        <w:tab w:val="right" w:pos="8306"/>
      </w:tabs>
    </w:pPr>
  </w:style>
  <w:style w:type="paragraph" w:styleId="a7">
    <w:name w:val="footer"/>
    <w:basedOn w:val="a0"/>
    <w:link w:val="Char1"/>
    <w:uiPriority w:val="99"/>
    <w:rsid w:val="00F55B18"/>
    <w:pPr>
      <w:tabs>
        <w:tab w:val="center" w:pos="4153"/>
        <w:tab w:val="right" w:pos="8306"/>
      </w:tabs>
    </w:pPr>
  </w:style>
  <w:style w:type="character" w:styleId="a8">
    <w:name w:val="page number"/>
    <w:basedOn w:val="a1"/>
    <w:rsid w:val="00F55B18"/>
  </w:style>
  <w:style w:type="paragraph" w:styleId="a9">
    <w:name w:val="Balloon Text"/>
    <w:basedOn w:val="a0"/>
    <w:link w:val="Char2"/>
    <w:rsid w:val="005A03CB"/>
    <w:rPr>
      <w:rFonts w:ascii="Tahoma" w:hAnsi="Tahoma" w:cs="Tahoma"/>
      <w:sz w:val="16"/>
      <w:szCs w:val="16"/>
    </w:rPr>
  </w:style>
  <w:style w:type="character" w:customStyle="1" w:styleId="Char2">
    <w:name w:val="Κείμενο πλαισίου Char"/>
    <w:basedOn w:val="a1"/>
    <w:link w:val="a9"/>
    <w:rsid w:val="005A03CB"/>
    <w:rPr>
      <w:rFonts w:ascii="Tahoma" w:hAnsi="Tahoma" w:cs="Tahoma"/>
      <w:sz w:val="16"/>
      <w:szCs w:val="16"/>
      <w:lang w:val="en-GB" w:eastAsia="en-US"/>
    </w:rPr>
  </w:style>
  <w:style w:type="character" w:customStyle="1" w:styleId="Char0">
    <w:name w:val="Κεφαλίδα Char"/>
    <w:basedOn w:val="a1"/>
    <w:link w:val="a6"/>
    <w:uiPriority w:val="99"/>
    <w:rsid w:val="003D2554"/>
    <w:rPr>
      <w:sz w:val="24"/>
      <w:szCs w:val="24"/>
      <w:lang w:val="en-GB" w:eastAsia="en-US"/>
    </w:rPr>
  </w:style>
  <w:style w:type="paragraph" w:styleId="aa">
    <w:name w:val="List Paragraph"/>
    <w:basedOn w:val="a0"/>
    <w:uiPriority w:val="34"/>
    <w:qFormat/>
    <w:rsid w:val="00D771B2"/>
    <w:pPr>
      <w:ind w:left="720"/>
      <w:contextualSpacing/>
    </w:pPr>
  </w:style>
  <w:style w:type="character" w:customStyle="1" w:styleId="Char">
    <w:name w:val="Σώμα κειμένου Char"/>
    <w:basedOn w:val="a1"/>
    <w:link w:val="a5"/>
    <w:rsid w:val="00905F3C"/>
    <w:rPr>
      <w:b/>
      <w:bCs/>
      <w:sz w:val="24"/>
      <w:szCs w:val="24"/>
      <w:lang w:val="en-US" w:eastAsia="en-US"/>
    </w:rPr>
  </w:style>
  <w:style w:type="paragraph" w:styleId="a">
    <w:name w:val="List Bullet"/>
    <w:basedOn w:val="a0"/>
    <w:rsid w:val="00AB2FFB"/>
    <w:pPr>
      <w:numPr>
        <w:numId w:val="1"/>
      </w:numPr>
      <w:contextualSpacing/>
    </w:pPr>
  </w:style>
  <w:style w:type="character" w:styleId="ab">
    <w:name w:val="Emphasis"/>
    <w:basedOn w:val="a1"/>
    <w:uiPriority w:val="20"/>
    <w:qFormat/>
    <w:rsid w:val="003E71BD"/>
    <w:rPr>
      <w:i/>
      <w:iCs/>
    </w:rPr>
  </w:style>
  <w:style w:type="character" w:customStyle="1" w:styleId="2Char">
    <w:name w:val="Επικεφαλίδα 2 Char"/>
    <w:basedOn w:val="a1"/>
    <w:link w:val="2"/>
    <w:semiHidden/>
    <w:rsid w:val="00C934BF"/>
    <w:rPr>
      <w:rFonts w:asciiTheme="majorHAnsi" w:eastAsiaTheme="majorEastAsia" w:hAnsiTheme="majorHAnsi" w:cstheme="majorBidi"/>
      <w:b/>
      <w:bCs/>
      <w:color w:val="4F81BD" w:themeColor="accent1"/>
      <w:sz w:val="26"/>
      <w:szCs w:val="26"/>
      <w:lang w:val="en-GB" w:eastAsia="en-US"/>
    </w:rPr>
  </w:style>
  <w:style w:type="character" w:styleId="-">
    <w:name w:val="Hyperlink"/>
    <w:basedOn w:val="a1"/>
    <w:uiPriority w:val="99"/>
    <w:unhideWhenUsed/>
    <w:rsid w:val="000E029E"/>
    <w:rPr>
      <w:color w:val="0000FF" w:themeColor="hyperlink"/>
      <w:u w:val="single"/>
    </w:rPr>
  </w:style>
  <w:style w:type="character" w:styleId="-0">
    <w:name w:val="FollowedHyperlink"/>
    <w:basedOn w:val="a1"/>
    <w:semiHidden/>
    <w:unhideWhenUsed/>
    <w:rsid w:val="000E029E"/>
    <w:rPr>
      <w:color w:val="800080" w:themeColor="followedHyperlink"/>
      <w:u w:val="single"/>
    </w:rPr>
  </w:style>
  <w:style w:type="character" w:customStyle="1" w:styleId="a-size-small2">
    <w:name w:val="a-size-small2"/>
    <w:basedOn w:val="a1"/>
    <w:rsid w:val="002A6A91"/>
  </w:style>
  <w:style w:type="paragraph" w:styleId="Web">
    <w:name w:val="Normal (Web)"/>
    <w:basedOn w:val="a0"/>
    <w:uiPriority w:val="99"/>
    <w:semiHidden/>
    <w:unhideWhenUsed/>
    <w:rsid w:val="00601AED"/>
    <w:pPr>
      <w:spacing w:before="100" w:beforeAutospacing="1" w:after="100" w:afterAutospacing="1"/>
    </w:pPr>
    <w:rPr>
      <w:lang w:val="el-GR" w:eastAsia="el-GR"/>
    </w:rPr>
  </w:style>
  <w:style w:type="character" w:customStyle="1" w:styleId="Char1">
    <w:name w:val="Υποσέλιδο Char"/>
    <w:basedOn w:val="a1"/>
    <w:link w:val="a7"/>
    <w:uiPriority w:val="99"/>
    <w:rsid w:val="008F5C81"/>
    <w:rPr>
      <w:sz w:val="24"/>
      <w:szCs w:val="24"/>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4300987">
      <w:bodyDiv w:val="1"/>
      <w:marLeft w:val="0"/>
      <w:marRight w:val="0"/>
      <w:marTop w:val="0"/>
      <w:marBottom w:val="0"/>
      <w:divBdr>
        <w:top w:val="none" w:sz="0" w:space="0" w:color="auto"/>
        <w:left w:val="none" w:sz="0" w:space="0" w:color="auto"/>
        <w:bottom w:val="none" w:sz="0" w:space="0" w:color="auto"/>
        <w:right w:val="none" w:sz="0" w:space="0" w:color="auto"/>
      </w:divBdr>
    </w:div>
    <w:div w:id="94328722">
      <w:bodyDiv w:val="1"/>
      <w:marLeft w:val="0"/>
      <w:marRight w:val="0"/>
      <w:marTop w:val="0"/>
      <w:marBottom w:val="0"/>
      <w:divBdr>
        <w:top w:val="none" w:sz="0" w:space="0" w:color="auto"/>
        <w:left w:val="none" w:sz="0" w:space="0" w:color="auto"/>
        <w:bottom w:val="none" w:sz="0" w:space="0" w:color="auto"/>
        <w:right w:val="none" w:sz="0" w:space="0" w:color="auto"/>
      </w:divBdr>
    </w:div>
    <w:div w:id="1312641336">
      <w:bodyDiv w:val="1"/>
      <w:marLeft w:val="0"/>
      <w:marRight w:val="0"/>
      <w:marTop w:val="0"/>
      <w:marBottom w:val="0"/>
      <w:divBdr>
        <w:top w:val="none" w:sz="0" w:space="0" w:color="auto"/>
        <w:left w:val="none" w:sz="0" w:space="0" w:color="auto"/>
        <w:bottom w:val="none" w:sz="0" w:space="0" w:color="auto"/>
        <w:right w:val="none" w:sz="0" w:space="0" w:color="auto"/>
      </w:divBdr>
    </w:div>
    <w:div w:id="15497991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7F69A4-FB18-4C04-8CD3-89C43EFAB4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3</Pages>
  <Words>1239</Words>
  <Characters>7065</Characters>
  <Application>Microsoft Office Word</Application>
  <DocSecurity>0</DocSecurity>
  <Lines>58</Lines>
  <Paragraphs>16</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C1:  Complete Test 1</vt:lpstr>
      <vt:lpstr>C1:  Complete Test 1</vt:lpstr>
    </vt:vector>
  </TitlesOfParts>
  <Company>TOSHIBA</Company>
  <LinksUpToDate>false</LinksUpToDate>
  <CharactersWithSpaces>8288</CharactersWithSpaces>
  <SharedDoc>false</SharedDoc>
  <HLinks>
    <vt:vector size="24" baseType="variant">
      <vt:variant>
        <vt:i4>589888</vt:i4>
      </vt:variant>
      <vt:variant>
        <vt:i4>2691</vt:i4>
      </vt:variant>
      <vt:variant>
        <vt:i4>1025</vt:i4>
      </vt:variant>
      <vt:variant>
        <vt:i4>4</vt:i4>
      </vt:variant>
      <vt:variant>
        <vt:lpwstr>http://www.johannesvermeer.org/wp-content/uploads/2010/05/jan-johannes-vermeer-the-lacemaker-painting.jpg</vt:lpwstr>
      </vt:variant>
      <vt:variant>
        <vt:lpwstr/>
      </vt:variant>
      <vt:variant>
        <vt:i4>4522009</vt:i4>
      </vt:variant>
      <vt:variant>
        <vt:i4>-1</vt:i4>
      </vt:variant>
      <vt:variant>
        <vt:i4>1026</vt:i4>
      </vt:variant>
      <vt:variant>
        <vt:i4>4</vt:i4>
      </vt:variant>
      <vt:variant>
        <vt:lpwstr>http://photos.upi.com/slideshow/lbox/e8af718360a3ca8e88877c511e479b1b/FAMOUS-PAINTING-STOLEN.jpg</vt:lpwstr>
      </vt:variant>
      <vt:variant>
        <vt:lpwstr/>
      </vt:variant>
      <vt:variant>
        <vt:i4>4522009</vt:i4>
      </vt:variant>
      <vt:variant>
        <vt:i4>-1</vt:i4>
      </vt:variant>
      <vt:variant>
        <vt:i4>1026</vt:i4>
      </vt:variant>
      <vt:variant>
        <vt:i4>1</vt:i4>
      </vt:variant>
      <vt:variant>
        <vt:lpwstr>http://photos.upi.com/slideshow/lbox/e8af718360a3ca8e88877c511e479b1b/FAMOUS-PAINTING-STOLEN.jpg</vt:lpwstr>
      </vt:variant>
      <vt:variant>
        <vt:lpwstr/>
      </vt:variant>
      <vt:variant>
        <vt:i4>4653137</vt:i4>
      </vt:variant>
      <vt:variant>
        <vt:i4>-1</vt:i4>
      </vt:variant>
      <vt:variant>
        <vt:i4>1027</vt:i4>
      </vt:variant>
      <vt:variant>
        <vt:i4>1</vt:i4>
      </vt:variant>
      <vt:variant>
        <vt:lpwstr>http://www.art-reproductions.net/images/Artists/Jan-Vermeer/girl-with-a-pearl-earring.jpg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C1:  Complete Test 1</dc:title>
  <dc:creator>Jane</dc:creator>
  <cp:lastModifiedBy>BM</cp:lastModifiedBy>
  <cp:revision>4</cp:revision>
  <cp:lastPrinted>2020-10-21T08:35:00Z</cp:lastPrinted>
  <dcterms:created xsi:type="dcterms:W3CDTF">2021-05-17T14:43:00Z</dcterms:created>
  <dcterms:modified xsi:type="dcterms:W3CDTF">2021-05-20T17:26:00Z</dcterms:modified>
</cp:coreProperties>
</file>